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1" w:name="writing-automated-tests"/>
    <w:bookmarkEnd w:id="1"/>
    <w:p w14:paraId="023D5B2B" w14:textId="28E2FE99" w:rsidR="00425F44" w:rsidRDefault="00996AFD" w:rsidP="00DA6688">
      <w:pPr>
        <w:pStyle w:val="TOC1"/>
        <w:rPr>
          <w:rFonts w:asciiTheme="minorHAnsi" w:eastAsiaTheme="minorEastAsia" w:hAnsiTheme="minorHAnsi" w:cstheme="minorBidi"/>
          <w:noProof/>
          <w:lang w:val="en-GB" w:eastAsia="en-GB"/>
        </w:rPr>
      </w:pPr>
      <w:r>
        <w:rPr>
          <w:lang w:eastAsia="en-GB"/>
        </w:rPr>
        <w:fldChar w:fldCharType="begin"/>
      </w:r>
      <w:r>
        <w:rPr>
          <w:lang w:eastAsia="en-GB"/>
        </w:rPr>
        <w:instrText xml:space="preserve"> TOC \o "1-3" \h \z \t "HeadA,1,HeadB,2,HeadC,3" </w:instrText>
      </w:r>
      <w:r>
        <w:rPr>
          <w:lang w:eastAsia="en-GB"/>
        </w:rPr>
        <w:fldChar w:fldCharType="separate"/>
      </w:r>
      <w:hyperlink w:anchor="_Toc106891135" w:history="1">
        <w:r w:rsidR="00425F44" w:rsidRPr="0024306C">
          <w:rPr>
            <w:rStyle w:val="Hyperlink"/>
            <w:noProof/>
            <w:lang w:eastAsia="en-GB"/>
          </w:rPr>
          <w:t>How to Write Tests</w:t>
        </w:r>
        <w:r w:rsidR="00425F44">
          <w:rPr>
            <w:noProof/>
            <w:webHidden/>
          </w:rPr>
          <w:tab/>
        </w:r>
        <w:r w:rsidR="00425F44">
          <w:rPr>
            <w:noProof/>
            <w:webHidden/>
          </w:rPr>
          <w:fldChar w:fldCharType="begin"/>
        </w:r>
        <w:r w:rsidR="00425F44">
          <w:rPr>
            <w:noProof/>
            <w:webHidden/>
          </w:rPr>
          <w:instrText xml:space="preserve"> PAGEREF _Toc106891135 \h </w:instrText>
        </w:r>
        <w:r w:rsidR="00425F44">
          <w:rPr>
            <w:noProof/>
            <w:webHidden/>
          </w:rPr>
        </w:r>
        <w:r w:rsidR="00425F44">
          <w:rPr>
            <w:noProof/>
            <w:webHidden/>
          </w:rPr>
          <w:fldChar w:fldCharType="separate"/>
        </w:r>
        <w:r w:rsidR="00425F44">
          <w:rPr>
            <w:noProof/>
            <w:webHidden/>
          </w:rPr>
          <w:t>3</w:t>
        </w:r>
        <w:r w:rsidR="00425F44">
          <w:rPr>
            <w:noProof/>
            <w:webHidden/>
          </w:rPr>
          <w:fldChar w:fldCharType="end"/>
        </w:r>
      </w:hyperlink>
    </w:p>
    <w:p w14:paraId="06DF36CC" w14:textId="67CD28DB" w:rsidR="00425F44" w:rsidRDefault="00000000">
      <w:pPr>
        <w:pStyle w:val="TOC2"/>
        <w:tabs>
          <w:tab w:val="right" w:leader="dot" w:pos="8090"/>
        </w:tabs>
        <w:rPr>
          <w:rFonts w:asciiTheme="minorHAnsi" w:eastAsiaTheme="minorEastAsia" w:hAnsiTheme="minorHAnsi" w:cstheme="minorBidi"/>
          <w:noProof/>
          <w:lang w:val="en-GB" w:eastAsia="en-GB"/>
        </w:rPr>
      </w:pPr>
      <w:hyperlink w:anchor="_Toc106891136" w:history="1">
        <w:r w:rsidR="00425F44" w:rsidRPr="0024306C">
          <w:rPr>
            <w:rStyle w:val="Hyperlink"/>
            <w:noProof/>
            <w:lang w:eastAsia="en-GB"/>
          </w:rPr>
          <w:t>The Anatomy of a Test Function</w:t>
        </w:r>
        <w:r w:rsidR="00425F44">
          <w:rPr>
            <w:noProof/>
            <w:webHidden/>
          </w:rPr>
          <w:tab/>
        </w:r>
        <w:r w:rsidR="00425F44">
          <w:rPr>
            <w:noProof/>
            <w:webHidden/>
          </w:rPr>
          <w:fldChar w:fldCharType="begin"/>
        </w:r>
        <w:r w:rsidR="00425F44">
          <w:rPr>
            <w:noProof/>
            <w:webHidden/>
          </w:rPr>
          <w:instrText xml:space="preserve"> PAGEREF _Toc106891136 \h </w:instrText>
        </w:r>
        <w:r w:rsidR="00425F44">
          <w:rPr>
            <w:noProof/>
            <w:webHidden/>
          </w:rPr>
        </w:r>
        <w:r w:rsidR="00425F44">
          <w:rPr>
            <w:noProof/>
            <w:webHidden/>
          </w:rPr>
          <w:fldChar w:fldCharType="separate"/>
        </w:r>
        <w:r w:rsidR="00425F44">
          <w:rPr>
            <w:noProof/>
            <w:webHidden/>
          </w:rPr>
          <w:t>3</w:t>
        </w:r>
        <w:r w:rsidR="00425F44">
          <w:rPr>
            <w:noProof/>
            <w:webHidden/>
          </w:rPr>
          <w:fldChar w:fldCharType="end"/>
        </w:r>
      </w:hyperlink>
    </w:p>
    <w:p w14:paraId="3C45F01A" w14:textId="09DC02F0" w:rsidR="00425F44" w:rsidRDefault="00000000">
      <w:pPr>
        <w:pStyle w:val="TOC2"/>
        <w:tabs>
          <w:tab w:val="right" w:leader="dot" w:pos="8090"/>
        </w:tabs>
        <w:rPr>
          <w:rFonts w:asciiTheme="minorHAnsi" w:eastAsiaTheme="minorEastAsia" w:hAnsiTheme="minorHAnsi" w:cstheme="minorBidi"/>
          <w:noProof/>
          <w:lang w:val="en-GB" w:eastAsia="en-GB"/>
        </w:rPr>
      </w:pPr>
      <w:hyperlink w:anchor="_Toc106891137" w:history="1">
        <w:r w:rsidR="00425F44" w:rsidRPr="0024306C">
          <w:rPr>
            <w:rStyle w:val="Hyperlink"/>
            <w:noProof/>
          </w:rPr>
          <w:t xml:space="preserve">Checking Results with the </w:t>
        </w:r>
        <w:r w:rsidR="00425F44" w:rsidRPr="0024306C">
          <w:rPr>
            <w:rStyle w:val="Hyperlink"/>
            <w:noProof/>
            <w:lang w:eastAsia="en-GB"/>
          </w:rPr>
          <w:t>assert!</w:t>
        </w:r>
        <w:r w:rsidR="00425F44" w:rsidRPr="0024306C">
          <w:rPr>
            <w:rStyle w:val="Hyperlink"/>
            <w:noProof/>
          </w:rPr>
          <w:t xml:space="preserve"> Macro</w:t>
        </w:r>
        <w:r w:rsidR="00425F44">
          <w:rPr>
            <w:noProof/>
            <w:webHidden/>
          </w:rPr>
          <w:tab/>
        </w:r>
        <w:r w:rsidR="00425F44">
          <w:rPr>
            <w:noProof/>
            <w:webHidden/>
          </w:rPr>
          <w:fldChar w:fldCharType="begin"/>
        </w:r>
        <w:r w:rsidR="00425F44">
          <w:rPr>
            <w:noProof/>
            <w:webHidden/>
          </w:rPr>
          <w:instrText xml:space="preserve"> PAGEREF _Toc106891137 \h </w:instrText>
        </w:r>
        <w:r w:rsidR="00425F44">
          <w:rPr>
            <w:noProof/>
            <w:webHidden/>
          </w:rPr>
        </w:r>
        <w:r w:rsidR="00425F44">
          <w:rPr>
            <w:noProof/>
            <w:webHidden/>
          </w:rPr>
          <w:fldChar w:fldCharType="separate"/>
        </w:r>
        <w:r w:rsidR="00425F44">
          <w:rPr>
            <w:noProof/>
            <w:webHidden/>
          </w:rPr>
          <w:t>6</w:t>
        </w:r>
        <w:r w:rsidR="00425F44">
          <w:rPr>
            <w:noProof/>
            <w:webHidden/>
          </w:rPr>
          <w:fldChar w:fldCharType="end"/>
        </w:r>
      </w:hyperlink>
    </w:p>
    <w:p w14:paraId="6218E48F" w14:textId="7F0B0326" w:rsidR="00425F44" w:rsidRDefault="00000000">
      <w:pPr>
        <w:pStyle w:val="TOC2"/>
        <w:tabs>
          <w:tab w:val="right" w:leader="dot" w:pos="8090"/>
        </w:tabs>
        <w:rPr>
          <w:rFonts w:asciiTheme="minorHAnsi" w:eastAsiaTheme="minorEastAsia" w:hAnsiTheme="minorHAnsi" w:cstheme="minorBidi"/>
          <w:noProof/>
          <w:lang w:val="en-GB" w:eastAsia="en-GB"/>
        </w:rPr>
      </w:pPr>
      <w:hyperlink w:anchor="_Toc106891138" w:history="1">
        <w:r w:rsidR="00425F44" w:rsidRPr="0024306C">
          <w:rPr>
            <w:rStyle w:val="Hyperlink"/>
            <w:noProof/>
          </w:rPr>
          <w:t xml:space="preserve">Testing Equality with the assert_eq! and </w:t>
        </w:r>
        <w:r w:rsidR="00425F44" w:rsidRPr="0024306C">
          <w:rPr>
            <w:rStyle w:val="Hyperlink"/>
            <w:noProof/>
            <w:lang w:eastAsia="en-GB"/>
          </w:rPr>
          <w:t>assert_ne!</w:t>
        </w:r>
        <w:r w:rsidR="00425F44" w:rsidRPr="0024306C">
          <w:rPr>
            <w:rStyle w:val="Hyperlink"/>
            <w:noProof/>
          </w:rPr>
          <w:t xml:space="preserve"> Macros</w:t>
        </w:r>
        <w:r w:rsidR="00425F44">
          <w:rPr>
            <w:noProof/>
            <w:webHidden/>
          </w:rPr>
          <w:tab/>
        </w:r>
        <w:r w:rsidR="00425F44">
          <w:rPr>
            <w:noProof/>
            <w:webHidden/>
          </w:rPr>
          <w:fldChar w:fldCharType="begin"/>
        </w:r>
        <w:r w:rsidR="00425F44">
          <w:rPr>
            <w:noProof/>
            <w:webHidden/>
          </w:rPr>
          <w:instrText xml:space="preserve"> PAGEREF _Toc106891138 \h </w:instrText>
        </w:r>
        <w:r w:rsidR="00425F44">
          <w:rPr>
            <w:noProof/>
            <w:webHidden/>
          </w:rPr>
        </w:r>
        <w:r w:rsidR="00425F44">
          <w:rPr>
            <w:noProof/>
            <w:webHidden/>
          </w:rPr>
          <w:fldChar w:fldCharType="separate"/>
        </w:r>
        <w:r w:rsidR="00425F44">
          <w:rPr>
            <w:noProof/>
            <w:webHidden/>
          </w:rPr>
          <w:t>9</w:t>
        </w:r>
        <w:r w:rsidR="00425F44">
          <w:rPr>
            <w:noProof/>
            <w:webHidden/>
          </w:rPr>
          <w:fldChar w:fldCharType="end"/>
        </w:r>
      </w:hyperlink>
    </w:p>
    <w:p w14:paraId="70052BAC" w14:textId="7FDB01AB" w:rsidR="00425F44" w:rsidRDefault="00000000">
      <w:pPr>
        <w:pStyle w:val="TOC2"/>
        <w:tabs>
          <w:tab w:val="right" w:leader="dot" w:pos="8090"/>
        </w:tabs>
        <w:rPr>
          <w:rFonts w:asciiTheme="minorHAnsi" w:eastAsiaTheme="minorEastAsia" w:hAnsiTheme="minorHAnsi" w:cstheme="minorBidi"/>
          <w:noProof/>
          <w:lang w:val="en-GB" w:eastAsia="en-GB"/>
        </w:rPr>
      </w:pPr>
      <w:hyperlink w:anchor="_Toc106891139" w:history="1">
        <w:r w:rsidR="00425F44" w:rsidRPr="0024306C">
          <w:rPr>
            <w:rStyle w:val="Hyperlink"/>
            <w:noProof/>
            <w:lang w:eastAsia="en-GB"/>
          </w:rPr>
          <w:t>Adding Custom Failure Messages</w:t>
        </w:r>
        <w:r w:rsidR="00425F44">
          <w:rPr>
            <w:noProof/>
            <w:webHidden/>
          </w:rPr>
          <w:tab/>
        </w:r>
        <w:r w:rsidR="00425F44">
          <w:rPr>
            <w:noProof/>
            <w:webHidden/>
          </w:rPr>
          <w:fldChar w:fldCharType="begin"/>
        </w:r>
        <w:r w:rsidR="00425F44">
          <w:rPr>
            <w:noProof/>
            <w:webHidden/>
          </w:rPr>
          <w:instrText xml:space="preserve"> PAGEREF _Toc106891139 \h </w:instrText>
        </w:r>
        <w:r w:rsidR="00425F44">
          <w:rPr>
            <w:noProof/>
            <w:webHidden/>
          </w:rPr>
        </w:r>
        <w:r w:rsidR="00425F44">
          <w:rPr>
            <w:noProof/>
            <w:webHidden/>
          </w:rPr>
          <w:fldChar w:fldCharType="separate"/>
        </w:r>
        <w:r w:rsidR="00425F44">
          <w:rPr>
            <w:noProof/>
            <w:webHidden/>
          </w:rPr>
          <w:t>11</w:t>
        </w:r>
        <w:r w:rsidR="00425F44">
          <w:rPr>
            <w:noProof/>
            <w:webHidden/>
          </w:rPr>
          <w:fldChar w:fldCharType="end"/>
        </w:r>
      </w:hyperlink>
    </w:p>
    <w:p w14:paraId="11694AA4" w14:textId="6548AB4C" w:rsidR="00425F44" w:rsidRDefault="00000000">
      <w:pPr>
        <w:pStyle w:val="TOC2"/>
        <w:tabs>
          <w:tab w:val="right" w:leader="dot" w:pos="8090"/>
        </w:tabs>
        <w:rPr>
          <w:rFonts w:asciiTheme="minorHAnsi" w:eastAsiaTheme="minorEastAsia" w:hAnsiTheme="minorHAnsi" w:cstheme="minorBidi"/>
          <w:noProof/>
          <w:lang w:val="en-GB" w:eastAsia="en-GB"/>
        </w:rPr>
      </w:pPr>
      <w:hyperlink w:anchor="_Toc106891140" w:history="1">
        <w:r w:rsidR="00425F44" w:rsidRPr="0024306C">
          <w:rPr>
            <w:rStyle w:val="Hyperlink"/>
            <w:noProof/>
          </w:rPr>
          <w:t xml:space="preserve">Checking for Panics with </w:t>
        </w:r>
        <w:r w:rsidR="00425F44" w:rsidRPr="0024306C">
          <w:rPr>
            <w:rStyle w:val="Hyperlink"/>
            <w:noProof/>
            <w:lang w:eastAsia="en-GB"/>
          </w:rPr>
          <w:t>should_panic</w:t>
        </w:r>
        <w:r w:rsidR="00425F44">
          <w:rPr>
            <w:noProof/>
            <w:webHidden/>
          </w:rPr>
          <w:tab/>
        </w:r>
        <w:r w:rsidR="00425F44">
          <w:rPr>
            <w:noProof/>
            <w:webHidden/>
          </w:rPr>
          <w:fldChar w:fldCharType="begin"/>
        </w:r>
        <w:r w:rsidR="00425F44">
          <w:rPr>
            <w:noProof/>
            <w:webHidden/>
          </w:rPr>
          <w:instrText xml:space="preserve"> PAGEREF _Toc106891140 \h </w:instrText>
        </w:r>
        <w:r w:rsidR="00425F44">
          <w:rPr>
            <w:noProof/>
            <w:webHidden/>
          </w:rPr>
        </w:r>
        <w:r w:rsidR="00425F44">
          <w:rPr>
            <w:noProof/>
            <w:webHidden/>
          </w:rPr>
          <w:fldChar w:fldCharType="separate"/>
        </w:r>
        <w:r w:rsidR="00425F44">
          <w:rPr>
            <w:noProof/>
            <w:webHidden/>
          </w:rPr>
          <w:t>13</w:t>
        </w:r>
        <w:r w:rsidR="00425F44">
          <w:rPr>
            <w:noProof/>
            <w:webHidden/>
          </w:rPr>
          <w:fldChar w:fldCharType="end"/>
        </w:r>
      </w:hyperlink>
    </w:p>
    <w:p w14:paraId="0F613173" w14:textId="5F602302" w:rsidR="00425F44" w:rsidRDefault="00000000">
      <w:pPr>
        <w:pStyle w:val="TOC2"/>
        <w:tabs>
          <w:tab w:val="right" w:leader="dot" w:pos="8090"/>
        </w:tabs>
        <w:rPr>
          <w:rFonts w:asciiTheme="minorHAnsi" w:eastAsiaTheme="minorEastAsia" w:hAnsiTheme="minorHAnsi" w:cstheme="minorBidi"/>
          <w:noProof/>
          <w:lang w:val="en-GB" w:eastAsia="en-GB"/>
        </w:rPr>
      </w:pPr>
      <w:hyperlink w:anchor="_Toc106891141" w:history="1">
        <w:r w:rsidR="00425F44" w:rsidRPr="0024306C">
          <w:rPr>
            <w:rStyle w:val="Hyperlink"/>
            <w:noProof/>
          </w:rPr>
          <w:t xml:space="preserve">Using </w:t>
        </w:r>
        <w:r w:rsidR="00425F44" w:rsidRPr="0024306C">
          <w:rPr>
            <w:rStyle w:val="Hyperlink"/>
            <w:noProof/>
            <w:lang w:eastAsia="en-GB"/>
          </w:rPr>
          <w:t>Result&lt;T, E&gt;</w:t>
        </w:r>
        <w:r w:rsidR="00425F44" w:rsidRPr="0024306C">
          <w:rPr>
            <w:rStyle w:val="Hyperlink"/>
            <w:noProof/>
          </w:rPr>
          <w:t xml:space="preserve"> in Tests</w:t>
        </w:r>
        <w:r w:rsidR="00425F44">
          <w:rPr>
            <w:noProof/>
            <w:webHidden/>
          </w:rPr>
          <w:tab/>
        </w:r>
        <w:r w:rsidR="00425F44">
          <w:rPr>
            <w:noProof/>
            <w:webHidden/>
          </w:rPr>
          <w:fldChar w:fldCharType="begin"/>
        </w:r>
        <w:r w:rsidR="00425F44">
          <w:rPr>
            <w:noProof/>
            <w:webHidden/>
          </w:rPr>
          <w:instrText xml:space="preserve"> PAGEREF _Toc106891141 \h </w:instrText>
        </w:r>
        <w:r w:rsidR="00425F44">
          <w:rPr>
            <w:noProof/>
            <w:webHidden/>
          </w:rPr>
        </w:r>
        <w:r w:rsidR="00425F44">
          <w:rPr>
            <w:noProof/>
            <w:webHidden/>
          </w:rPr>
          <w:fldChar w:fldCharType="separate"/>
        </w:r>
        <w:r w:rsidR="00425F44">
          <w:rPr>
            <w:noProof/>
            <w:webHidden/>
          </w:rPr>
          <w:t>16</w:t>
        </w:r>
        <w:r w:rsidR="00425F44">
          <w:rPr>
            <w:noProof/>
            <w:webHidden/>
          </w:rPr>
          <w:fldChar w:fldCharType="end"/>
        </w:r>
      </w:hyperlink>
    </w:p>
    <w:p w14:paraId="1EB2C147" w14:textId="53BBCB5E" w:rsidR="00425F44" w:rsidRDefault="00000000" w:rsidP="00DA6688">
      <w:pPr>
        <w:pStyle w:val="TOC1"/>
        <w:rPr>
          <w:rFonts w:asciiTheme="minorHAnsi" w:eastAsiaTheme="minorEastAsia" w:hAnsiTheme="minorHAnsi" w:cstheme="minorBidi"/>
          <w:noProof/>
          <w:lang w:val="en-GB" w:eastAsia="en-GB"/>
        </w:rPr>
      </w:pPr>
      <w:hyperlink w:anchor="_Toc106891142" w:history="1">
        <w:r w:rsidR="00425F44" w:rsidRPr="0024306C">
          <w:rPr>
            <w:rStyle w:val="Hyperlink"/>
            <w:noProof/>
            <w:lang w:eastAsia="en-GB"/>
          </w:rPr>
          <w:t>Controlling How Tests Are Run</w:t>
        </w:r>
        <w:r w:rsidR="00425F44">
          <w:rPr>
            <w:noProof/>
            <w:webHidden/>
          </w:rPr>
          <w:tab/>
        </w:r>
        <w:r w:rsidR="00425F44">
          <w:rPr>
            <w:noProof/>
            <w:webHidden/>
          </w:rPr>
          <w:fldChar w:fldCharType="begin"/>
        </w:r>
        <w:r w:rsidR="00425F44">
          <w:rPr>
            <w:noProof/>
            <w:webHidden/>
          </w:rPr>
          <w:instrText xml:space="preserve"> PAGEREF _Toc106891142 \h </w:instrText>
        </w:r>
        <w:r w:rsidR="00425F44">
          <w:rPr>
            <w:noProof/>
            <w:webHidden/>
          </w:rPr>
        </w:r>
        <w:r w:rsidR="00425F44">
          <w:rPr>
            <w:noProof/>
            <w:webHidden/>
          </w:rPr>
          <w:fldChar w:fldCharType="separate"/>
        </w:r>
        <w:r w:rsidR="00425F44">
          <w:rPr>
            <w:noProof/>
            <w:webHidden/>
          </w:rPr>
          <w:t>17</w:t>
        </w:r>
        <w:r w:rsidR="00425F44">
          <w:rPr>
            <w:noProof/>
            <w:webHidden/>
          </w:rPr>
          <w:fldChar w:fldCharType="end"/>
        </w:r>
      </w:hyperlink>
    </w:p>
    <w:p w14:paraId="4AAD729F" w14:textId="61F8FF89" w:rsidR="00425F44" w:rsidRDefault="00000000">
      <w:pPr>
        <w:pStyle w:val="TOC2"/>
        <w:tabs>
          <w:tab w:val="right" w:leader="dot" w:pos="8090"/>
        </w:tabs>
        <w:rPr>
          <w:rFonts w:asciiTheme="minorHAnsi" w:eastAsiaTheme="minorEastAsia" w:hAnsiTheme="minorHAnsi" w:cstheme="minorBidi"/>
          <w:noProof/>
          <w:lang w:val="en-GB" w:eastAsia="en-GB"/>
        </w:rPr>
      </w:pPr>
      <w:hyperlink w:anchor="_Toc106891143" w:history="1">
        <w:r w:rsidR="00425F44" w:rsidRPr="0024306C">
          <w:rPr>
            <w:rStyle w:val="Hyperlink"/>
            <w:noProof/>
            <w:lang w:eastAsia="en-GB"/>
          </w:rPr>
          <w:t>Running Tests in Parallel or Consecutively</w:t>
        </w:r>
        <w:r w:rsidR="00425F44">
          <w:rPr>
            <w:noProof/>
            <w:webHidden/>
          </w:rPr>
          <w:tab/>
        </w:r>
        <w:r w:rsidR="00425F44">
          <w:rPr>
            <w:noProof/>
            <w:webHidden/>
          </w:rPr>
          <w:fldChar w:fldCharType="begin"/>
        </w:r>
        <w:r w:rsidR="00425F44">
          <w:rPr>
            <w:noProof/>
            <w:webHidden/>
          </w:rPr>
          <w:instrText xml:space="preserve"> PAGEREF _Toc106891143 \h </w:instrText>
        </w:r>
        <w:r w:rsidR="00425F44">
          <w:rPr>
            <w:noProof/>
            <w:webHidden/>
          </w:rPr>
        </w:r>
        <w:r w:rsidR="00425F44">
          <w:rPr>
            <w:noProof/>
            <w:webHidden/>
          </w:rPr>
          <w:fldChar w:fldCharType="separate"/>
        </w:r>
        <w:r w:rsidR="00425F44">
          <w:rPr>
            <w:noProof/>
            <w:webHidden/>
          </w:rPr>
          <w:t>17</w:t>
        </w:r>
        <w:r w:rsidR="00425F44">
          <w:rPr>
            <w:noProof/>
            <w:webHidden/>
          </w:rPr>
          <w:fldChar w:fldCharType="end"/>
        </w:r>
      </w:hyperlink>
    </w:p>
    <w:p w14:paraId="7B130F95" w14:textId="48F8380C" w:rsidR="00425F44" w:rsidRDefault="00000000">
      <w:pPr>
        <w:pStyle w:val="TOC2"/>
        <w:tabs>
          <w:tab w:val="right" w:leader="dot" w:pos="8090"/>
        </w:tabs>
        <w:rPr>
          <w:rFonts w:asciiTheme="minorHAnsi" w:eastAsiaTheme="minorEastAsia" w:hAnsiTheme="minorHAnsi" w:cstheme="minorBidi"/>
          <w:noProof/>
          <w:lang w:val="en-GB" w:eastAsia="en-GB"/>
        </w:rPr>
      </w:pPr>
      <w:hyperlink w:anchor="_Toc106891144" w:history="1">
        <w:r w:rsidR="00425F44" w:rsidRPr="0024306C">
          <w:rPr>
            <w:rStyle w:val="Hyperlink"/>
            <w:noProof/>
            <w:lang w:eastAsia="en-GB"/>
          </w:rPr>
          <w:t>Showing Function Output</w:t>
        </w:r>
        <w:r w:rsidR="00425F44">
          <w:rPr>
            <w:noProof/>
            <w:webHidden/>
          </w:rPr>
          <w:tab/>
        </w:r>
        <w:r w:rsidR="00425F44">
          <w:rPr>
            <w:noProof/>
            <w:webHidden/>
          </w:rPr>
          <w:fldChar w:fldCharType="begin"/>
        </w:r>
        <w:r w:rsidR="00425F44">
          <w:rPr>
            <w:noProof/>
            <w:webHidden/>
          </w:rPr>
          <w:instrText xml:space="preserve"> PAGEREF _Toc106891144 \h </w:instrText>
        </w:r>
        <w:r w:rsidR="00425F44">
          <w:rPr>
            <w:noProof/>
            <w:webHidden/>
          </w:rPr>
        </w:r>
        <w:r w:rsidR="00425F44">
          <w:rPr>
            <w:noProof/>
            <w:webHidden/>
          </w:rPr>
          <w:fldChar w:fldCharType="separate"/>
        </w:r>
        <w:r w:rsidR="00425F44">
          <w:rPr>
            <w:noProof/>
            <w:webHidden/>
          </w:rPr>
          <w:t>18</w:t>
        </w:r>
        <w:r w:rsidR="00425F44">
          <w:rPr>
            <w:noProof/>
            <w:webHidden/>
          </w:rPr>
          <w:fldChar w:fldCharType="end"/>
        </w:r>
      </w:hyperlink>
    </w:p>
    <w:p w14:paraId="2549AE75" w14:textId="633C6755" w:rsidR="00425F44" w:rsidRDefault="00000000">
      <w:pPr>
        <w:pStyle w:val="TOC2"/>
        <w:tabs>
          <w:tab w:val="right" w:leader="dot" w:pos="8090"/>
        </w:tabs>
        <w:rPr>
          <w:rFonts w:asciiTheme="minorHAnsi" w:eastAsiaTheme="minorEastAsia" w:hAnsiTheme="minorHAnsi" w:cstheme="minorBidi"/>
          <w:noProof/>
          <w:lang w:val="en-GB" w:eastAsia="en-GB"/>
        </w:rPr>
      </w:pPr>
      <w:hyperlink w:anchor="_Toc106891145" w:history="1">
        <w:r w:rsidR="00425F44" w:rsidRPr="0024306C">
          <w:rPr>
            <w:rStyle w:val="Hyperlink"/>
            <w:noProof/>
            <w:lang w:eastAsia="en-GB"/>
          </w:rPr>
          <w:t>Running a Subset of Tests by Name</w:t>
        </w:r>
        <w:r w:rsidR="00425F44">
          <w:rPr>
            <w:noProof/>
            <w:webHidden/>
          </w:rPr>
          <w:tab/>
        </w:r>
        <w:r w:rsidR="00425F44">
          <w:rPr>
            <w:noProof/>
            <w:webHidden/>
          </w:rPr>
          <w:fldChar w:fldCharType="begin"/>
        </w:r>
        <w:r w:rsidR="00425F44">
          <w:rPr>
            <w:noProof/>
            <w:webHidden/>
          </w:rPr>
          <w:instrText xml:space="preserve"> PAGEREF _Toc106891145 \h </w:instrText>
        </w:r>
        <w:r w:rsidR="00425F44">
          <w:rPr>
            <w:noProof/>
            <w:webHidden/>
          </w:rPr>
        </w:r>
        <w:r w:rsidR="00425F44">
          <w:rPr>
            <w:noProof/>
            <w:webHidden/>
          </w:rPr>
          <w:fldChar w:fldCharType="separate"/>
        </w:r>
        <w:r w:rsidR="00425F44">
          <w:rPr>
            <w:noProof/>
            <w:webHidden/>
          </w:rPr>
          <w:t>20</w:t>
        </w:r>
        <w:r w:rsidR="00425F44">
          <w:rPr>
            <w:noProof/>
            <w:webHidden/>
          </w:rPr>
          <w:fldChar w:fldCharType="end"/>
        </w:r>
      </w:hyperlink>
    </w:p>
    <w:p w14:paraId="16B68491" w14:textId="053695C8" w:rsidR="00425F44" w:rsidRDefault="00000000">
      <w:pPr>
        <w:pStyle w:val="TOC3"/>
        <w:tabs>
          <w:tab w:val="right" w:leader="dot" w:pos="8090"/>
        </w:tabs>
        <w:rPr>
          <w:rFonts w:asciiTheme="minorHAnsi" w:eastAsiaTheme="minorEastAsia" w:hAnsiTheme="minorHAnsi" w:cstheme="minorBidi"/>
          <w:noProof/>
          <w:lang w:val="en-GB" w:eastAsia="en-GB"/>
        </w:rPr>
      </w:pPr>
      <w:hyperlink w:anchor="_Toc106891146" w:history="1">
        <w:r w:rsidR="00425F44" w:rsidRPr="0024306C">
          <w:rPr>
            <w:rStyle w:val="Hyperlink"/>
            <w:noProof/>
            <w:lang w:eastAsia="en-GB"/>
          </w:rPr>
          <w:t>Running Single Tests</w:t>
        </w:r>
        <w:r w:rsidR="00425F44">
          <w:rPr>
            <w:noProof/>
            <w:webHidden/>
          </w:rPr>
          <w:tab/>
        </w:r>
        <w:r w:rsidR="00425F44">
          <w:rPr>
            <w:noProof/>
            <w:webHidden/>
          </w:rPr>
          <w:fldChar w:fldCharType="begin"/>
        </w:r>
        <w:r w:rsidR="00425F44">
          <w:rPr>
            <w:noProof/>
            <w:webHidden/>
          </w:rPr>
          <w:instrText xml:space="preserve"> PAGEREF _Toc106891146 \h </w:instrText>
        </w:r>
        <w:r w:rsidR="00425F44">
          <w:rPr>
            <w:noProof/>
            <w:webHidden/>
          </w:rPr>
        </w:r>
        <w:r w:rsidR="00425F44">
          <w:rPr>
            <w:noProof/>
            <w:webHidden/>
          </w:rPr>
          <w:fldChar w:fldCharType="separate"/>
        </w:r>
        <w:r w:rsidR="00425F44">
          <w:rPr>
            <w:noProof/>
            <w:webHidden/>
          </w:rPr>
          <w:t>20</w:t>
        </w:r>
        <w:r w:rsidR="00425F44">
          <w:rPr>
            <w:noProof/>
            <w:webHidden/>
          </w:rPr>
          <w:fldChar w:fldCharType="end"/>
        </w:r>
      </w:hyperlink>
    </w:p>
    <w:p w14:paraId="73085BC8" w14:textId="1297DBE6" w:rsidR="00425F44" w:rsidRDefault="00000000">
      <w:pPr>
        <w:pStyle w:val="TOC3"/>
        <w:tabs>
          <w:tab w:val="right" w:leader="dot" w:pos="8090"/>
        </w:tabs>
        <w:rPr>
          <w:rFonts w:asciiTheme="minorHAnsi" w:eastAsiaTheme="minorEastAsia" w:hAnsiTheme="minorHAnsi" w:cstheme="minorBidi"/>
          <w:noProof/>
          <w:lang w:val="en-GB" w:eastAsia="en-GB"/>
        </w:rPr>
      </w:pPr>
      <w:hyperlink w:anchor="_Toc106891147" w:history="1">
        <w:r w:rsidR="00425F44" w:rsidRPr="0024306C">
          <w:rPr>
            <w:rStyle w:val="Hyperlink"/>
            <w:noProof/>
            <w:lang w:eastAsia="en-GB"/>
          </w:rPr>
          <w:t>Filtering to Run Multiple Tests</w:t>
        </w:r>
        <w:r w:rsidR="00425F44">
          <w:rPr>
            <w:noProof/>
            <w:webHidden/>
          </w:rPr>
          <w:tab/>
        </w:r>
        <w:r w:rsidR="00425F44">
          <w:rPr>
            <w:noProof/>
            <w:webHidden/>
          </w:rPr>
          <w:fldChar w:fldCharType="begin"/>
        </w:r>
        <w:r w:rsidR="00425F44">
          <w:rPr>
            <w:noProof/>
            <w:webHidden/>
          </w:rPr>
          <w:instrText xml:space="preserve"> PAGEREF _Toc106891147 \h </w:instrText>
        </w:r>
        <w:r w:rsidR="00425F44">
          <w:rPr>
            <w:noProof/>
            <w:webHidden/>
          </w:rPr>
        </w:r>
        <w:r w:rsidR="00425F44">
          <w:rPr>
            <w:noProof/>
            <w:webHidden/>
          </w:rPr>
          <w:fldChar w:fldCharType="separate"/>
        </w:r>
        <w:r w:rsidR="00425F44">
          <w:rPr>
            <w:noProof/>
            <w:webHidden/>
          </w:rPr>
          <w:t>21</w:t>
        </w:r>
        <w:r w:rsidR="00425F44">
          <w:rPr>
            <w:noProof/>
            <w:webHidden/>
          </w:rPr>
          <w:fldChar w:fldCharType="end"/>
        </w:r>
      </w:hyperlink>
    </w:p>
    <w:p w14:paraId="22B5EED6" w14:textId="4D1CCDEB" w:rsidR="00425F44" w:rsidRDefault="00000000">
      <w:pPr>
        <w:pStyle w:val="TOC2"/>
        <w:tabs>
          <w:tab w:val="right" w:leader="dot" w:pos="8090"/>
        </w:tabs>
        <w:rPr>
          <w:rFonts w:asciiTheme="minorHAnsi" w:eastAsiaTheme="minorEastAsia" w:hAnsiTheme="minorHAnsi" w:cstheme="minorBidi"/>
          <w:noProof/>
          <w:lang w:val="en-GB" w:eastAsia="en-GB"/>
        </w:rPr>
      </w:pPr>
      <w:hyperlink w:anchor="_Toc106891148" w:history="1">
        <w:r w:rsidR="00425F44" w:rsidRPr="0024306C">
          <w:rPr>
            <w:rStyle w:val="Hyperlink"/>
            <w:noProof/>
            <w:lang w:eastAsia="en-GB"/>
          </w:rPr>
          <w:t>Ignoring Some Tests Unless Specifically Requested</w:t>
        </w:r>
        <w:r w:rsidR="00425F44">
          <w:rPr>
            <w:noProof/>
            <w:webHidden/>
          </w:rPr>
          <w:tab/>
        </w:r>
        <w:r w:rsidR="00425F44">
          <w:rPr>
            <w:noProof/>
            <w:webHidden/>
          </w:rPr>
          <w:fldChar w:fldCharType="begin"/>
        </w:r>
        <w:r w:rsidR="00425F44">
          <w:rPr>
            <w:noProof/>
            <w:webHidden/>
          </w:rPr>
          <w:instrText xml:space="preserve"> PAGEREF _Toc106891148 \h </w:instrText>
        </w:r>
        <w:r w:rsidR="00425F44">
          <w:rPr>
            <w:noProof/>
            <w:webHidden/>
          </w:rPr>
        </w:r>
        <w:r w:rsidR="00425F44">
          <w:rPr>
            <w:noProof/>
            <w:webHidden/>
          </w:rPr>
          <w:fldChar w:fldCharType="separate"/>
        </w:r>
        <w:r w:rsidR="00425F44">
          <w:rPr>
            <w:noProof/>
            <w:webHidden/>
          </w:rPr>
          <w:t>21</w:t>
        </w:r>
        <w:r w:rsidR="00425F44">
          <w:rPr>
            <w:noProof/>
            <w:webHidden/>
          </w:rPr>
          <w:fldChar w:fldCharType="end"/>
        </w:r>
      </w:hyperlink>
    </w:p>
    <w:p w14:paraId="38983FDD" w14:textId="06785C2D" w:rsidR="00425F44" w:rsidRDefault="00000000" w:rsidP="00DA6688">
      <w:pPr>
        <w:pStyle w:val="TOC1"/>
        <w:rPr>
          <w:rFonts w:asciiTheme="minorHAnsi" w:eastAsiaTheme="minorEastAsia" w:hAnsiTheme="minorHAnsi" w:cstheme="minorBidi"/>
          <w:noProof/>
          <w:lang w:val="en-GB" w:eastAsia="en-GB"/>
        </w:rPr>
      </w:pPr>
      <w:hyperlink w:anchor="_Toc106891149" w:history="1">
        <w:r w:rsidR="00425F44" w:rsidRPr="0024306C">
          <w:rPr>
            <w:rStyle w:val="Hyperlink"/>
            <w:noProof/>
            <w:lang w:eastAsia="en-GB"/>
          </w:rPr>
          <w:t>Test Organization</w:t>
        </w:r>
        <w:r w:rsidR="00425F44">
          <w:rPr>
            <w:noProof/>
            <w:webHidden/>
          </w:rPr>
          <w:tab/>
        </w:r>
        <w:r w:rsidR="00425F44">
          <w:rPr>
            <w:noProof/>
            <w:webHidden/>
          </w:rPr>
          <w:fldChar w:fldCharType="begin"/>
        </w:r>
        <w:r w:rsidR="00425F44">
          <w:rPr>
            <w:noProof/>
            <w:webHidden/>
          </w:rPr>
          <w:instrText xml:space="preserve"> PAGEREF _Toc106891149 \h </w:instrText>
        </w:r>
        <w:r w:rsidR="00425F44">
          <w:rPr>
            <w:noProof/>
            <w:webHidden/>
          </w:rPr>
        </w:r>
        <w:r w:rsidR="00425F44">
          <w:rPr>
            <w:noProof/>
            <w:webHidden/>
          </w:rPr>
          <w:fldChar w:fldCharType="separate"/>
        </w:r>
        <w:r w:rsidR="00425F44">
          <w:rPr>
            <w:noProof/>
            <w:webHidden/>
          </w:rPr>
          <w:t>22</w:t>
        </w:r>
        <w:r w:rsidR="00425F44">
          <w:rPr>
            <w:noProof/>
            <w:webHidden/>
          </w:rPr>
          <w:fldChar w:fldCharType="end"/>
        </w:r>
      </w:hyperlink>
    </w:p>
    <w:p w14:paraId="43D6DCFF" w14:textId="1EF5AAAF" w:rsidR="00425F44" w:rsidRDefault="00000000">
      <w:pPr>
        <w:pStyle w:val="TOC2"/>
        <w:tabs>
          <w:tab w:val="right" w:leader="dot" w:pos="8090"/>
        </w:tabs>
        <w:rPr>
          <w:rFonts w:asciiTheme="minorHAnsi" w:eastAsiaTheme="minorEastAsia" w:hAnsiTheme="minorHAnsi" w:cstheme="minorBidi"/>
          <w:noProof/>
          <w:lang w:val="en-GB" w:eastAsia="en-GB"/>
        </w:rPr>
      </w:pPr>
      <w:hyperlink w:anchor="_Toc106891150" w:history="1">
        <w:r w:rsidR="00425F44" w:rsidRPr="0024306C">
          <w:rPr>
            <w:rStyle w:val="Hyperlink"/>
            <w:noProof/>
            <w:lang w:eastAsia="en-GB"/>
          </w:rPr>
          <w:t>Unit Tests</w:t>
        </w:r>
        <w:r w:rsidR="00425F44">
          <w:rPr>
            <w:noProof/>
            <w:webHidden/>
          </w:rPr>
          <w:tab/>
        </w:r>
        <w:r w:rsidR="00425F44">
          <w:rPr>
            <w:noProof/>
            <w:webHidden/>
          </w:rPr>
          <w:fldChar w:fldCharType="begin"/>
        </w:r>
        <w:r w:rsidR="00425F44">
          <w:rPr>
            <w:noProof/>
            <w:webHidden/>
          </w:rPr>
          <w:instrText xml:space="preserve"> PAGEREF _Toc106891150 \h </w:instrText>
        </w:r>
        <w:r w:rsidR="00425F44">
          <w:rPr>
            <w:noProof/>
            <w:webHidden/>
          </w:rPr>
        </w:r>
        <w:r w:rsidR="00425F44">
          <w:rPr>
            <w:noProof/>
            <w:webHidden/>
          </w:rPr>
          <w:fldChar w:fldCharType="separate"/>
        </w:r>
        <w:r w:rsidR="00425F44">
          <w:rPr>
            <w:noProof/>
            <w:webHidden/>
          </w:rPr>
          <w:t>23</w:t>
        </w:r>
        <w:r w:rsidR="00425F44">
          <w:rPr>
            <w:noProof/>
            <w:webHidden/>
          </w:rPr>
          <w:fldChar w:fldCharType="end"/>
        </w:r>
      </w:hyperlink>
    </w:p>
    <w:p w14:paraId="24E90911" w14:textId="18BB708F" w:rsidR="00425F44" w:rsidRDefault="00000000">
      <w:pPr>
        <w:pStyle w:val="TOC3"/>
        <w:tabs>
          <w:tab w:val="right" w:leader="dot" w:pos="8090"/>
        </w:tabs>
        <w:rPr>
          <w:rFonts w:asciiTheme="minorHAnsi" w:eastAsiaTheme="minorEastAsia" w:hAnsiTheme="minorHAnsi" w:cstheme="minorBidi"/>
          <w:noProof/>
          <w:lang w:val="en-GB" w:eastAsia="en-GB"/>
        </w:rPr>
      </w:pPr>
      <w:hyperlink w:anchor="_Toc106891151" w:history="1">
        <w:r w:rsidR="00425F44" w:rsidRPr="0024306C">
          <w:rPr>
            <w:rStyle w:val="Hyperlink"/>
            <w:noProof/>
            <w:lang w:eastAsia="en-GB"/>
          </w:rPr>
          <w:t>The Tests Module and #[cfg(test)]</w:t>
        </w:r>
        <w:r w:rsidR="00425F44">
          <w:rPr>
            <w:noProof/>
            <w:webHidden/>
          </w:rPr>
          <w:tab/>
        </w:r>
        <w:r w:rsidR="00425F44">
          <w:rPr>
            <w:noProof/>
            <w:webHidden/>
          </w:rPr>
          <w:fldChar w:fldCharType="begin"/>
        </w:r>
        <w:r w:rsidR="00425F44">
          <w:rPr>
            <w:noProof/>
            <w:webHidden/>
          </w:rPr>
          <w:instrText xml:space="preserve"> PAGEREF _Toc106891151 \h </w:instrText>
        </w:r>
        <w:r w:rsidR="00425F44">
          <w:rPr>
            <w:noProof/>
            <w:webHidden/>
          </w:rPr>
        </w:r>
        <w:r w:rsidR="00425F44">
          <w:rPr>
            <w:noProof/>
            <w:webHidden/>
          </w:rPr>
          <w:fldChar w:fldCharType="separate"/>
        </w:r>
        <w:r w:rsidR="00425F44">
          <w:rPr>
            <w:noProof/>
            <w:webHidden/>
          </w:rPr>
          <w:t>23</w:t>
        </w:r>
        <w:r w:rsidR="00425F44">
          <w:rPr>
            <w:noProof/>
            <w:webHidden/>
          </w:rPr>
          <w:fldChar w:fldCharType="end"/>
        </w:r>
      </w:hyperlink>
    </w:p>
    <w:p w14:paraId="1B0D9045" w14:textId="0DB5242F" w:rsidR="00425F44" w:rsidRDefault="00000000">
      <w:pPr>
        <w:pStyle w:val="TOC3"/>
        <w:tabs>
          <w:tab w:val="right" w:leader="dot" w:pos="8090"/>
        </w:tabs>
        <w:rPr>
          <w:rFonts w:asciiTheme="minorHAnsi" w:eastAsiaTheme="minorEastAsia" w:hAnsiTheme="minorHAnsi" w:cstheme="minorBidi"/>
          <w:noProof/>
          <w:lang w:val="en-GB" w:eastAsia="en-GB"/>
        </w:rPr>
      </w:pPr>
      <w:hyperlink w:anchor="_Toc106891152" w:history="1">
        <w:r w:rsidR="00425F44" w:rsidRPr="0024306C">
          <w:rPr>
            <w:rStyle w:val="Hyperlink"/>
            <w:noProof/>
            <w:lang w:eastAsia="en-GB"/>
          </w:rPr>
          <w:t>Testing Private Functions</w:t>
        </w:r>
        <w:r w:rsidR="00425F44">
          <w:rPr>
            <w:noProof/>
            <w:webHidden/>
          </w:rPr>
          <w:tab/>
        </w:r>
        <w:r w:rsidR="00425F44">
          <w:rPr>
            <w:noProof/>
            <w:webHidden/>
          </w:rPr>
          <w:fldChar w:fldCharType="begin"/>
        </w:r>
        <w:r w:rsidR="00425F44">
          <w:rPr>
            <w:noProof/>
            <w:webHidden/>
          </w:rPr>
          <w:instrText xml:space="preserve"> PAGEREF _Toc106891152 \h </w:instrText>
        </w:r>
        <w:r w:rsidR="00425F44">
          <w:rPr>
            <w:noProof/>
            <w:webHidden/>
          </w:rPr>
        </w:r>
        <w:r w:rsidR="00425F44">
          <w:rPr>
            <w:noProof/>
            <w:webHidden/>
          </w:rPr>
          <w:fldChar w:fldCharType="separate"/>
        </w:r>
        <w:r w:rsidR="00425F44">
          <w:rPr>
            <w:noProof/>
            <w:webHidden/>
          </w:rPr>
          <w:t>23</w:t>
        </w:r>
        <w:r w:rsidR="00425F44">
          <w:rPr>
            <w:noProof/>
            <w:webHidden/>
          </w:rPr>
          <w:fldChar w:fldCharType="end"/>
        </w:r>
      </w:hyperlink>
    </w:p>
    <w:p w14:paraId="7264584B" w14:textId="3510CA2C" w:rsidR="00425F44" w:rsidRDefault="00000000">
      <w:pPr>
        <w:pStyle w:val="TOC2"/>
        <w:tabs>
          <w:tab w:val="right" w:leader="dot" w:pos="8090"/>
        </w:tabs>
        <w:rPr>
          <w:rFonts w:asciiTheme="minorHAnsi" w:eastAsiaTheme="minorEastAsia" w:hAnsiTheme="minorHAnsi" w:cstheme="minorBidi"/>
          <w:noProof/>
          <w:lang w:val="en-GB" w:eastAsia="en-GB"/>
        </w:rPr>
      </w:pPr>
      <w:hyperlink w:anchor="_Toc106891153" w:history="1">
        <w:r w:rsidR="00425F44" w:rsidRPr="0024306C">
          <w:rPr>
            <w:rStyle w:val="Hyperlink"/>
            <w:noProof/>
            <w:lang w:eastAsia="en-GB"/>
          </w:rPr>
          <w:t>Integration Tests</w:t>
        </w:r>
        <w:r w:rsidR="00425F44">
          <w:rPr>
            <w:noProof/>
            <w:webHidden/>
          </w:rPr>
          <w:tab/>
        </w:r>
        <w:r w:rsidR="00425F44">
          <w:rPr>
            <w:noProof/>
            <w:webHidden/>
          </w:rPr>
          <w:fldChar w:fldCharType="begin"/>
        </w:r>
        <w:r w:rsidR="00425F44">
          <w:rPr>
            <w:noProof/>
            <w:webHidden/>
          </w:rPr>
          <w:instrText xml:space="preserve"> PAGEREF _Toc106891153 \h </w:instrText>
        </w:r>
        <w:r w:rsidR="00425F44">
          <w:rPr>
            <w:noProof/>
            <w:webHidden/>
          </w:rPr>
        </w:r>
        <w:r w:rsidR="00425F44">
          <w:rPr>
            <w:noProof/>
            <w:webHidden/>
          </w:rPr>
          <w:fldChar w:fldCharType="separate"/>
        </w:r>
        <w:r w:rsidR="00425F44">
          <w:rPr>
            <w:noProof/>
            <w:webHidden/>
          </w:rPr>
          <w:t>24</w:t>
        </w:r>
        <w:r w:rsidR="00425F44">
          <w:rPr>
            <w:noProof/>
            <w:webHidden/>
          </w:rPr>
          <w:fldChar w:fldCharType="end"/>
        </w:r>
      </w:hyperlink>
    </w:p>
    <w:p w14:paraId="0E9C1C0D" w14:textId="09B87AF8" w:rsidR="00425F44" w:rsidRDefault="00000000">
      <w:pPr>
        <w:pStyle w:val="TOC3"/>
        <w:tabs>
          <w:tab w:val="right" w:leader="dot" w:pos="8090"/>
        </w:tabs>
        <w:rPr>
          <w:rFonts w:asciiTheme="minorHAnsi" w:eastAsiaTheme="minorEastAsia" w:hAnsiTheme="minorHAnsi" w:cstheme="minorBidi"/>
          <w:noProof/>
          <w:lang w:val="en-GB" w:eastAsia="en-GB"/>
        </w:rPr>
      </w:pPr>
      <w:hyperlink w:anchor="_Toc106891154" w:history="1">
        <w:r w:rsidR="00425F44" w:rsidRPr="0024306C">
          <w:rPr>
            <w:rStyle w:val="Hyperlink"/>
            <w:noProof/>
          </w:rPr>
          <w:t xml:space="preserve">The </w:t>
        </w:r>
        <w:r w:rsidR="00425F44" w:rsidRPr="00F75B08">
          <w:rPr>
            <w:rStyle w:val="Hyperlink"/>
            <w:noProof/>
            <w:lang w:eastAsia="en-GB"/>
          </w:rPr>
          <w:t>tests</w:t>
        </w:r>
        <w:r w:rsidR="00425F44" w:rsidRPr="0024306C">
          <w:rPr>
            <w:rStyle w:val="Hyperlink"/>
            <w:noProof/>
            <w:lang w:eastAsia="en-GB"/>
          </w:rPr>
          <w:t xml:space="preserve"> Directory</w:t>
        </w:r>
        <w:r w:rsidR="00425F44">
          <w:rPr>
            <w:noProof/>
            <w:webHidden/>
          </w:rPr>
          <w:tab/>
        </w:r>
        <w:r w:rsidR="00425F44">
          <w:rPr>
            <w:noProof/>
            <w:webHidden/>
          </w:rPr>
          <w:fldChar w:fldCharType="begin"/>
        </w:r>
        <w:r w:rsidR="00425F44">
          <w:rPr>
            <w:noProof/>
            <w:webHidden/>
          </w:rPr>
          <w:instrText xml:space="preserve"> PAGEREF _Toc106891154 \h </w:instrText>
        </w:r>
        <w:r w:rsidR="00425F44">
          <w:rPr>
            <w:noProof/>
            <w:webHidden/>
          </w:rPr>
        </w:r>
        <w:r w:rsidR="00425F44">
          <w:rPr>
            <w:noProof/>
            <w:webHidden/>
          </w:rPr>
          <w:fldChar w:fldCharType="separate"/>
        </w:r>
        <w:r w:rsidR="00425F44">
          <w:rPr>
            <w:noProof/>
            <w:webHidden/>
          </w:rPr>
          <w:t>24</w:t>
        </w:r>
        <w:r w:rsidR="00425F44">
          <w:rPr>
            <w:noProof/>
            <w:webHidden/>
          </w:rPr>
          <w:fldChar w:fldCharType="end"/>
        </w:r>
      </w:hyperlink>
    </w:p>
    <w:p w14:paraId="15ECDA4B" w14:textId="19577DEF" w:rsidR="00425F44" w:rsidRDefault="00000000">
      <w:pPr>
        <w:pStyle w:val="TOC3"/>
        <w:tabs>
          <w:tab w:val="right" w:leader="dot" w:pos="8090"/>
        </w:tabs>
        <w:rPr>
          <w:rFonts w:asciiTheme="minorHAnsi" w:eastAsiaTheme="minorEastAsia" w:hAnsiTheme="minorHAnsi" w:cstheme="minorBidi"/>
          <w:noProof/>
          <w:lang w:val="en-GB" w:eastAsia="en-GB"/>
        </w:rPr>
      </w:pPr>
      <w:hyperlink w:anchor="_Toc106891155" w:history="1">
        <w:r w:rsidR="00425F44" w:rsidRPr="0024306C">
          <w:rPr>
            <w:rStyle w:val="Hyperlink"/>
            <w:noProof/>
            <w:lang w:eastAsia="en-GB"/>
          </w:rPr>
          <w:t>Submodules in Integration Tests</w:t>
        </w:r>
        <w:r w:rsidR="00425F44">
          <w:rPr>
            <w:noProof/>
            <w:webHidden/>
          </w:rPr>
          <w:tab/>
        </w:r>
        <w:r w:rsidR="00425F44">
          <w:rPr>
            <w:noProof/>
            <w:webHidden/>
          </w:rPr>
          <w:fldChar w:fldCharType="begin"/>
        </w:r>
        <w:r w:rsidR="00425F44">
          <w:rPr>
            <w:noProof/>
            <w:webHidden/>
          </w:rPr>
          <w:instrText xml:space="preserve"> PAGEREF _Toc106891155 \h </w:instrText>
        </w:r>
        <w:r w:rsidR="00425F44">
          <w:rPr>
            <w:noProof/>
            <w:webHidden/>
          </w:rPr>
        </w:r>
        <w:r w:rsidR="00425F44">
          <w:rPr>
            <w:noProof/>
            <w:webHidden/>
          </w:rPr>
          <w:fldChar w:fldCharType="separate"/>
        </w:r>
        <w:r w:rsidR="00425F44">
          <w:rPr>
            <w:noProof/>
            <w:webHidden/>
          </w:rPr>
          <w:t>26</w:t>
        </w:r>
        <w:r w:rsidR="00425F44">
          <w:rPr>
            <w:noProof/>
            <w:webHidden/>
          </w:rPr>
          <w:fldChar w:fldCharType="end"/>
        </w:r>
      </w:hyperlink>
    </w:p>
    <w:p w14:paraId="3A7F323C" w14:textId="37A40B08" w:rsidR="00425F44" w:rsidRDefault="00000000">
      <w:pPr>
        <w:pStyle w:val="TOC3"/>
        <w:tabs>
          <w:tab w:val="right" w:leader="dot" w:pos="8090"/>
        </w:tabs>
        <w:rPr>
          <w:rFonts w:asciiTheme="minorHAnsi" w:eastAsiaTheme="minorEastAsia" w:hAnsiTheme="minorHAnsi" w:cstheme="minorBidi"/>
          <w:noProof/>
          <w:lang w:val="en-GB" w:eastAsia="en-GB"/>
        </w:rPr>
      </w:pPr>
      <w:hyperlink w:anchor="_Toc106891156" w:history="1">
        <w:r w:rsidR="00425F44" w:rsidRPr="0024306C">
          <w:rPr>
            <w:rStyle w:val="Hyperlink"/>
            <w:noProof/>
            <w:lang w:eastAsia="en-GB"/>
          </w:rPr>
          <w:t>Integration Tests for Binary Crates</w:t>
        </w:r>
        <w:r w:rsidR="00425F44">
          <w:rPr>
            <w:noProof/>
            <w:webHidden/>
          </w:rPr>
          <w:tab/>
        </w:r>
        <w:r w:rsidR="00425F44">
          <w:rPr>
            <w:noProof/>
            <w:webHidden/>
          </w:rPr>
          <w:fldChar w:fldCharType="begin"/>
        </w:r>
        <w:r w:rsidR="00425F44">
          <w:rPr>
            <w:noProof/>
            <w:webHidden/>
          </w:rPr>
          <w:instrText xml:space="preserve"> PAGEREF _Toc106891156 \h </w:instrText>
        </w:r>
        <w:r w:rsidR="00425F44">
          <w:rPr>
            <w:noProof/>
            <w:webHidden/>
          </w:rPr>
        </w:r>
        <w:r w:rsidR="00425F44">
          <w:rPr>
            <w:noProof/>
            <w:webHidden/>
          </w:rPr>
          <w:fldChar w:fldCharType="separate"/>
        </w:r>
        <w:r w:rsidR="00425F44">
          <w:rPr>
            <w:noProof/>
            <w:webHidden/>
          </w:rPr>
          <w:t>28</w:t>
        </w:r>
        <w:r w:rsidR="00425F44">
          <w:rPr>
            <w:noProof/>
            <w:webHidden/>
          </w:rPr>
          <w:fldChar w:fldCharType="end"/>
        </w:r>
      </w:hyperlink>
    </w:p>
    <w:p w14:paraId="3CB6EA1C" w14:textId="4330A9F3" w:rsidR="00425F44" w:rsidRDefault="00000000" w:rsidP="00DA6688">
      <w:pPr>
        <w:pStyle w:val="TOC1"/>
        <w:rPr>
          <w:rFonts w:asciiTheme="minorHAnsi" w:eastAsiaTheme="minorEastAsia" w:hAnsiTheme="minorHAnsi" w:cstheme="minorBidi"/>
          <w:noProof/>
          <w:lang w:val="en-GB" w:eastAsia="en-GB"/>
        </w:rPr>
      </w:pPr>
      <w:hyperlink w:anchor="_Toc106891157" w:history="1">
        <w:r w:rsidR="00425F44" w:rsidRPr="0024306C">
          <w:rPr>
            <w:rStyle w:val="Hyperlink"/>
            <w:noProof/>
            <w:lang w:eastAsia="en-GB"/>
          </w:rPr>
          <w:t>Summary</w:t>
        </w:r>
        <w:r w:rsidR="00425F44">
          <w:rPr>
            <w:noProof/>
            <w:webHidden/>
          </w:rPr>
          <w:tab/>
        </w:r>
        <w:r w:rsidR="00425F44">
          <w:rPr>
            <w:noProof/>
            <w:webHidden/>
          </w:rPr>
          <w:fldChar w:fldCharType="begin"/>
        </w:r>
        <w:r w:rsidR="00425F44">
          <w:rPr>
            <w:noProof/>
            <w:webHidden/>
          </w:rPr>
          <w:instrText xml:space="preserve"> PAGEREF _Toc106891157 \h </w:instrText>
        </w:r>
        <w:r w:rsidR="00425F44">
          <w:rPr>
            <w:noProof/>
            <w:webHidden/>
          </w:rPr>
        </w:r>
        <w:r w:rsidR="00425F44">
          <w:rPr>
            <w:noProof/>
            <w:webHidden/>
          </w:rPr>
          <w:fldChar w:fldCharType="separate"/>
        </w:r>
        <w:r w:rsidR="00425F44">
          <w:rPr>
            <w:noProof/>
            <w:webHidden/>
          </w:rPr>
          <w:t>28</w:t>
        </w:r>
        <w:r w:rsidR="00425F44">
          <w:rPr>
            <w:noProof/>
            <w:webHidden/>
          </w:rPr>
          <w:fldChar w:fldCharType="end"/>
        </w:r>
      </w:hyperlink>
    </w:p>
    <w:p w14:paraId="73484040" w14:textId="527EF5EE" w:rsidR="00B12904" w:rsidRDefault="00996AFD" w:rsidP="00F75B08">
      <w:pPr>
        <w:pStyle w:val="ChapterNumber"/>
        <w:numPr>
          <w:ilvl w:val="0"/>
          <w:numId w:val="0"/>
        </w:numPr>
        <w:rPr>
          <w:lang w:eastAsia="en-GB"/>
        </w:rPr>
      </w:pPr>
      <w:r>
        <w:rPr>
          <w:lang w:eastAsia="en-GB"/>
        </w:rPr>
        <w:lastRenderedPageBreak/>
        <w:fldChar w:fldCharType="end"/>
      </w:r>
      <w:r w:rsidR="003E21EB">
        <w:rPr>
          <w:lang w:eastAsia="en-GB"/>
        </w:rPr>
        <w:t>11</w:t>
      </w:r>
    </w:p>
    <w:p w14:paraId="76480DAE" w14:textId="24A1EE86" w:rsidR="001856E9" w:rsidRPr="001856E9" w:rsidRDefault="001856E9" w:rsidP="00B12904">
      <w:pPr>
        <w:pStyle w:val="ChapterTitle"/>
        <w:rPr>
          <w:lang w:eastAsia="en-GB"/>
        </w:rPr>
      </w:pPr>
      <w:r w:rsidRPr="001856E9">
        <w:rPr>
          <w:lang w:eastAsia="en-GB"/>
        </w:rPr>
        <w:t>Writing Automated Tests</w:t>
      </w:r>
    </w:p>
    <w:p w14:paraId="4541CD03" w14:textId="436692E2" w:rsidR="001856E9" w:rsidRPr="001856E9" w:rsidRDefault="0053397E" w:rsidP="00B12904">
      <w:pPr>
        <w:pStyle w:val="ChapterIntro"/>
        <w:rPr>
          <w:lang w:eastAsia="en-GB"/>
        </w:rPr>
      </w:pPr>
      <w:r>
        <w:rPr>
          <w:lang w:eastAsia="en-GB"/>
        </w:rPr>
        <w:fldChar w:fldCharType="begin"/>
      </w:r>
      <w:r>
        <w:instrText xml:space="preserve"> XE "tests startRange" </w:instrText>
      </w:r>
      <w:r>
        <w:rPr>
          <w:lang w:eastAsia="en-GB"/>
        </w:rPr>
        <w:fldChar w:fldCharType="end"/>
      </w:r>
      <w:r w:rsidR="001856E9" w:rsidRPr="001856E9">
        <w:rPr>
          <w:lang w:eastAsia="en-GB"/>
        </w:rPr>
        <w:t>In his 1972 essay “The Humble Programmer,” Edsger W. Dijkstra</w:t>
      </w:r>
      <w:r w:rsidR="00166460">
        <w:rPr>
          <w:lang w:eastAsia="en-GB"/>
        </w:rPr>
        <w:fldChar w:fldCharType="begin"/>
      </w:r>
      <w:r w:rsidR="00166460">
        <w:instrText xml:space="preserve"> XE "</w:instrText>
      </w:r>
      <w:r w:rsidR="00166460" w:rsidRPr="003371AA">
        <w:instrText>Dij</w:instrText>
      </w:r>
      <w:r w:rsidR="00166460">
        <w:instrText>k</w:instrText>
      </w:r>
      <w:r w:rsidR="00166460" w:rsidRPr="003371AA">
        <w:instrText>stra</w:instrText>
      </w:r>
      <w:r w:rsidR="00A67F59">
        <w:instrText>, Edsger W.</w:instrText>
      </w:r>
      <w:r w:rsidR="00166460">
        <w:instrText xml:space="preserve">" </w:instrText>
      </w:r>
      <w:r w:rsidR="00166460">
        <w:rPr>
          <w:lang w:eastAsia="en-GB"/>
        </w:rPr>
        <w:fldChar w:fldCharType="end"/>
      </w:r>
      <w:r w:rsidR="001856E9" w:rsidRPr="001856E9">
        <w:rPr>
          <w:lang w:eastAsia="en-GB"/>
        </w:rPr>
        <w:t xml:space="preserve"> said that</w:t>
      </w:r>
      <w:r w:rsidR="001856E9">
        <w:rPr>
          <w:lang w:eastAsia="en-GB"/>
        </w:rPr>
        <w:t xml:space="preserve"> </w:t>
      </w:r>
      <w:r w:rsidR="001856E9" w:rsidRPr="001856E9">
        <w:rPr>
          <w:lang w:eastAsia="en-GB"/>
        </w:rPr>
        <w:t>“Program testing can be a very effective way to show the presence of bugs, but</w:t>
      </w:r>
      <w:r w:rsidR="001856E9">
        <w:rPr>
          <w:lang w:eastAsia="en-GB"/>
        </w:rPr>
        <w:t xml:space="preserve"> </w:t>
      </w:r>
      <w:r w:rsidR="001856E9" w:rsidRPr="001856E9">
        <w:rPr>
          <w:lang w:eastAsia="en-GB"/>
        </w:rPr>
        <w:t>it is hopelessly inadequate for showing their absence.” That doesn’t mean we</w:t>
      </w:r>
      <w:r w:rsidR="001856E9">
        <w:rPr>
          <w:lang w:eastAsia="en-GB"/>
        </w:rPr>
        <w:t xml:space="preserve"> </w:t>
      </w:r>
      <w:r w:rsidR="001856E9" w:rsidRPr="001856E9">
        <w:rPr>
          <w:lang w:eastAsia="en-GB"/>
        </w:rPr>
        <w:t>shouldn’t try to test as much as we can!</w:t>
      </w:r>
    </w:p>
    <w:p w14:paraId="0862CF39" w14:textId="7A83CABB" w:rsidR="001856E9" w:rsidRPr="001856E9" w:rsidRDefault="001856E9" w:rsidP="001856E9">
      <w:pPr>
        <w:pStyle w:val="Body"/>
        <w:rPr>
          <w:lang w:eastAsia="en-GB"/>
        </w:rPr>
      </w:pPr>
      <w:r w:rsidRPr="001856E9">
        <w:rPr>
          <w:lang w:eastAsia="en-GB"/>
        </w:rPr>
        <w:t>Correctness in our programs is the extent to which our code does what we intend</w:t>
      </w:r>
      <w:r>
        <w:rPr>
          <w:lang w:eastAsia="en-GB"/>
        </w:rPr>
        <w:t xml:space="preserve"> </w:t>
      </w:r>
      <w:r w:rsidRPr="001856E9">
        <w:rPr>
          <w:lang w:eastAsia="en-GB"/>
        </w:rPr>
        <w:t>it to do. Rust is designed with a high degree of concern about the correctness</w:t>
      </w:r>
      <w:r>
        <w:rPr>
          <w:lang w:eastAsia="en-GB"/>
        </w:rPr>
        <w:t xml:space="preserve"> </w:t>
      </w:r>
      <w:r w:rsidRPr="001856E9">
        <w:rPr>
          <w:lang w:eastAsia="en-GB"/>
        </w:rPr>
        <w:t>of programs, but correctness is complex and not easy to prove. Rust’s type</w:t>
      </w:r>
      <w:r>
        <w:rPr>
          <w:lang w:eastAsia="en-GB"/>
        </w:rPr>
        <w:t xml:space="preserve"> </w:t>
      </w:r>
      <w:r w:rsidRPr="001856E9">
        <w:rPr>
          <w:lang w:eastAsia="en-GB"/>
        </w:rPr>
        <w:t>system shoulders a huge part of this burden, but the type system cannot catch</w:t>
      </w:r>
      <w:r>
        <w:rPr>
          <w:lang w:eastAsia="en-GB"/>
        </w:rPr>
        <w:t xml:space="preserve"> </w:t>
      </w:r>
      <w:r w:rsidRPr="001856E9">
        <w:rPr>
          <w:lang w:eastAsia="en-GB"/>
        </w:rPr>
        <w:t>everything. As such, Rust includes support for writing automated software tests.</w:t>
      </w:r>
    </w:p>
    <w:p w14:paraId="51B47D18" w14:textId="3C669770" w:rsidR="001856E9" w:rsidRPr="001856E9" w:rsidRDefault="001856E9" w:rsidP="001856E9">
      <w:pPr>
        <w:pStyle w:val="Body"/>
        <w:rPr>
          <w:lang w:eastAsia="en-GB"/>
        </w:rPr>
      </w:pPr>
      <w:r w:rsidRPr="001856E9">
        <w:t xml:space="preserve">Say we write a function </w:t>
      </w:r>
      <w:r w:rsidRPr="00B12904">
        <w:rPr>
          <w:rStyle w:val="Literal"/>
        </w:rPr>
        <w:t>add_two</w:t>
      </w:r>
      <w:r w:rsidRPr="001856E9">
        <w:t xml:space="preserve"> that adds 2 to whatever number is passed to it. This function’s signature accepts an integer as a parameter and returns an integer as a result. When we implement and compile that function, Rust does all the type checking and borrow checking that you’ve learned so far to ensure that, for instance, we aren’t passing a </w:t>
      </w:r>
      <w:r w:rsidRPr="00B12904">
        <w:rPr>
          <w:rStyle w:val="Literal"/>
        </w:rPr>
        <w:t>String</w:t>
      </w:r>
      <w:r w:rsidRPr="001856E9">
        <w:t xml:space="preserve"> value or an invalid reference to this function. But Rust </w:t>
      </w:r>
      <w:r w:rsidRPr="00055B79">
        <w:rPr>
          <w:rStyle w:val="Italic"/>
        </w:rPr>
        <w:t>can’t</w:t>
      </w:r>
      <w:r w:rsidRPr="001856E9">
        <w:rPr>
          <w:lang w:eastAsia="en-GB"/>
        </w:rPr>
        <w:t xml:space="preserve"> check that this function will do precisely</w:t>
      </w:r>
      <w:r>
        <w:rPr>
          <w:lang w:eastAsia="en-GB"/>
        </w:rPr>
        <w:t xml:space="preserve"> </w:t>
      </w:r>
      <w:r w:rsidRPr="001856E9">
        <w:rPr>
          <w:lang w:eastAsia="en-GB"/>
        </w:rPr>
        <w:t>what we intend, which is return the parameter plus 2 rather than, say, the</w:t>
      </w:r>
      <w:r>
        <w:rPr>
          <w:lang w:eastAsia="en-GB"/>
        </w:rPr>
        <w:t xml:space="preserve"> </w:t>
      </w:r>
      <w:r w:rsidRPr="001856E9">
        <w:rPr>
          <w:lang w:eastAsia="en-GB"/>
        </w:rPr>
        <w:t>parameter plus 10 or the parameter minus 50! That’s where tests come in.</w:t>
      </w:r>
    </w:p>
    <w:p w14:paraId="142FF530" w14:textId="608BEF30" w:rsidR="001856E9" w:rsidRPr="001856E9" w:rsidRDefault="001856E9" w:rsidP="001856E9">
      <w:pPr>
        <w:pStyle w:val="Body"/>
        <w:rPr>
          <w:lang w:eastAsia="en-GB"/>
        </w:rPr>
      </w:pPr>
      <w:r w:rsidRPr="001856E9">
        <w:rPr>
          <w:lang w:eastAsia="en-GB"/>
        </w:rPr>
        <w:lastRenderedPageBreak/>
        <w:t xml:space="preserve">We can write tests that assert, for example, that when we pass </w:t>
      </w:r>
      <w:r w:rsidRPr="00B12904">
        <w:rPr>
          <w:rStyle w:val="Literal"/>
        </w:rPr>
        <w:t>3</w:t>
      </w:r>
      <w:r w:rsidRPr="001856E9">
        <w:t xml:space="preserve"> to the </w:t>
      </w:r>
      <w:r w:rsidRPr="00B12904">
        <w:rPr>
          <w:rStyle w:val="Literal"/>
        </w:rPr>
        <w:t>add_two</w:t>
      </w:r>
      <w:r w:rsidRPr="001856E9">
        <w:t xml:space="preserve"> function, the returned value is </w:t>
      </w:r>
      <w:r w:rsidRPr="00B12904">
        <w:rPr>
          <w:rStyle w:val="Literal"/>
        </w:rPr>
        <w:t>5</w:t>
      </w:r>
      <w:r w:rsidRPr="001856E9">
        <w:rPr>
          <w:lang w:eastAsia="en-GB"/>
        </w:rPr>
        <w:t>. We can run these tests whenever</w:t>
      </w:r>
      <w:r>
        <w:rPr>
          <w:lang w:eastAsia="en-GB"/>
        </w:rPr>
        <w:t xml:space="preserve"> </w:t>
      </w:r>
      <w:r w:rsidRPr="001856E9">
        <w:rPr>
          <w:lang w:eastAsia="en-GB"/>
        </w:rPr>
        <w:t>we make changes to our code to make sure any existing correct behavior has not</w:t>
      </w:r>
      <w:r>
        <w:rPr>
          <w:lang w:eastAsia="en-GB"/>
        </w:rPr>
        <w:t xml:space="preserve"> </w:t>
      </w:r>
      <w:r w:rsidRPr="001856E9">
        <w:rPr>
          <w:lang w:eastAsia="en-GB"/>
        </w:rPr>
        <w:t>changed.</w:t>
      </w:r>
    </w:p>
    <w:p w14:paraId="0EDDE265" w14:textId="43BB6C2E" w:rsidR="001856E9" w:rsidRPr="001856E9" w:rsidRDefault="001856E9" w:rsidP="001856E9">
      <w:pPr>
        <w:pStyle w:val="Body"/>
        <w:rPr>
          <w:lang w:eastAsia="en-GB"/>
        </w:rPr>
      </w:pPr>
      <w:r w:rsidRPr="001856E9">
        <w:rPr>
          <w:lang w:eastAsia="en-GB"/>
        </w:rPr>
        <w:t xml:space="preserve">Testing is a complex skill: although we can’t cover </w:t>
      </w:r>
      <w:r w:rsidR="00E34AB1">
        <w:rPr>
          <w:lang w:eastAsia="en-GB"/>
        </w:rPr>
        <w:t xml:space="preserve">in one chapter </w:t>
      </w:r>
      <w:r w:rsidRPr="001856E9">
        <w:rPr>
          <w:lang w:eastAsia="en-GB"/>
        </w:rPr>
        <w:t>every detail about how to</w:t>
      </w:r>
      <w:r>
        <w:rPr>
          <w:lang w:eastAsia="en-GB"/>
        </w:rPr>
        <w:t xml:space="preserve"> </w:t>
      </w:r>
      <w:r w:rsidRPr="001856E9">
        <w:rPr>
          <w:lang w:eastAsia="en-GB"/>
        </w:rPr>
        <w:t xml:space="preserve">write good tests, </w:t>
      </w:r>
      <w:r w:rsidR="007403FF">
        <w:rPr>
          <w:lang w:eastAsia="en-GB"/>
        </w:rPr>
        <w:t>in this chapter we will</w:t>
      </w:r>
      <w:r w:rsidRPr="001856E9">
        <w:rPr>
          <w:lang w:eastAsia="en-GB"/>
        </w:rPr>
        <w:t xml:space="preserve"> discuss the mechanics of Rust’s testing</w:t>
      </w:r>
      <w:r>
        <w:rPr>
          <w:lang w:eastAsia="en-GB"/>
        </w:rPr>
        <w:t xml:space="preserve"> </w:t>
      </w:r>
      <w:r w:rsidRPr="001856E9">
        <w:rPr>
          <w:lang w:eastAsia="en-GB"/>
        </w:rPr>
        <w:t>facilities. We’ll talk about the annotations and macros available to you when</w:t>
      </w:r>
      <w:r>
        <w:rPr>
          <w:lang w:eastAsia="en-GB"/>
        </w:rPr>
        <w:t xml:space="preserve"> </w:t>
      </w:r>
      <w:r w:rsidRPr="001856E9">
        <w:rPr>
          <w:lang w:eastAsia="en-GB"/>
        </w:rPr>
        <w:t>writing your tests, the default behavior and options provided for running your</w:t>
      </w:r>
      <w:r>
        <w:rPr>
          <w:lang w:eastAsia="en-GB"/>
        </w:rPr>
        <w:t xml:space="preserve"> </w:t>
      </w:r>
      <w:r w:rsidRPr="001856E9">
        <w:rPr>
          <w:lang w:eastAsia="en-GB"/>
        </w:rPr>
        <w:t>tests, and how to organize tests into unit tests and integration tests.</w:t>
      </w:r>
    </w:p>
    <w:bookmarkStart w:id="2" w:name="how-to-write-tests"/>
    <w:bookmarkStart w:id="3" w:name="_Toc106891135"/>
    <w:bookmarkEnd w:id="2"/>
    <w:p w14:paraId="7142F9C1" w14:textId="3323DF31" w:rsidR="001856E9" w:rsidRPr="001856E9" w:rsidRDefault="0076498B" w:rsidP="001856E9">
      <w:pPr>
        <w:pStyle w:val="HeadA"/>
        <w:rPr>
          <w:lang w:eastAsia="en-GB"/>
        </w:rPr>
      </w:pPr>
      <w:r>
        <w:rPr>
          <w:lang w:eastAsia="en-GB"/>
        </w:rPr>
        <w:fldChar w:fldCharType="begin"/>
      </w:r>
      <w:r>
        <w:instrText xml:space="preserve"> XE "tests:writing startRange" </w:instrText>
      </w:r>
      <w:r>
        <w:rPr>
          <w:lang w:eastAsia="en-GB"/>
        </w:rPr>
        <w:fldChar w:fldCharType="end"/>
      </w:r>
      <w:r w:rsidR="001856E9" w:rsidRPr="001856E9">
        <w:rPr>
          <w:lang w:eastAsia="en-GB"/>
        </w:rPr>
        <w:t>How to Write Tests</w:t>
      </w:r>
      <w:bookmarkEnd w:id="3"/>
    </w:p>
    <w:p w14:paraId="317462BE" w14:textId="23C261E4" w:rsidR="001856E9" w:rsidRPr="001856E9" w:rsidRDefault="002645BD" w:rsidP="001856E9">
      <w:pPr>
        <w:pStyle w:val="Body"/>
        <w:rPr>
          <w:lang w:eastAsia="en-GB"/>
        </w:rPr>
      </w:pPr>
      <w:r>
        <w:rPr>
          <w:lang w:eastAsia="en-GB"/>
        </w:rPr>
        <w:fldChar w:fldCharType="begin"/>
      </w:r>
      <w:r>
        <w:instrText xml:space="preserve"> XE "test functions startRange" </w:instrText>
      </w:r>
      <w:r>
        <w:rPr>
          <w:lang w:eastAsia="en-GB"/>
        </w:rPr>
        <w:fldChar w:fldCharType="end"/>
      </w:r>
      <w:r w:rsidR="001856E9" w:rsidRPr="001856E9">
        <w:rPr>
          <w:lang w:eastAsia="en-GB"/>
        </w:rPr>
        <w:t>Tests are Rust functions that verify that the non-test code is functioning in</w:t>
      </w:r>
      <w:r w:rsidR="001856E9">
        <w:rPr>
          <w:lang w:eastAsia="en-GB"/>
        </w:rPr>
        <w:t xml:space="preserve"> </w:t>
      </w:r>
      <w:r w:rsidR="001856E9" w:rsidRPr="001856E9">
        <w:rPr>
          <w:lang w:eastAsia="en-GB"/>
        </w:rPr>
        <w:t>the expected manner. The bodies of test functions typically perform these three</w:t>
      </w:r>
      <w:r w:rsidR="001856E9">
        <w:rPr>
          <w:lang w:eastAsia="en-GB"/>
        </w:rPr>
        <w:t xml:space="preserve"> </w:t>
      </w:r>
      <w:r w:rsidR="001856E9" w:rsidRPr="001856E9">
        <w:rPr>
          <w:lang w:eastAsia="en-GB"/>
        </w:rPr>
        <w:t>actions:</w:t>
      </w:r>
    </w:p>
    <w:p w14:paraId="58FCCFCA" w14:textId="77777777" w:rsidR="001856E9" w:rsidRPr="001856E9" w:rsidRDefault="001856E9" w:rsidP="00B12904">
      <w:pPr>
        <w:pStyle w:val="ListBullet"/>
        <w:rPr>
          <w:lang w:eastAsia="en-GB"/>
        </w:rPr>
      </w:pPr>
      <w:r w:rsidRPr="001856E9">
        <w:rPr>
          <w:lang w:eastAsia="en-GB"/>
        </w:rPr>
        <w:t>Set up any needed data or state.</w:t>
      </w:r>
    </w:p>
    <w:p w14:paraId="75BC5E22" w14:textId="77777777" w:rsidR="001856E9" w:rsidRPr="001856E9" w:rsidRDefault="001856E9" w:rsidP="00B12904">
      <w:pPr>
        <w:pStyle w:val="ListBullet"/>
        <w:rPr>
          <w:lang w:eastAsia="en-GB"/>
        </w:rPr>
      </w:pPr>
      <w:r w:rsidRPr="001856E9">
        <w:rPr>
          <w:lang w:eastAsia="en-GB"/>
        </w:rPr>
        <w:t>Run the code you want to test.</w:t>
      </w:r>
    </w:p>
    <w:p w14:paraId="567431D1" w14:textId="02155BC2" w:rsidR="001856E9" w:rsidRPr="001856E9" w:rsidRDefault="001856E9" w:rsidP="00B12904">
      <w:pPr>
        <w:pStyle w:val="ListBullet"/>
        <w:rPr>
          <w:lang w:eastAsia="en-GB"/>
        </w:rPr>
      </w:pPr>
      <w:r w:rsidRPr="001856E9">
        <w:rPr>
          <w:lang w:eastAsia="en-GB"/>
        </w:rPr>
        <w:t xml:space="preserve">Assert </w:t>
      </w:r>
      <w:r w:rsidR="00E34AB1">
        <w:rPr>
          <w:lang w:eastAsia="en-GB"/>
        </w:rPr>
        <w:t xml:space="preserve">that </w:t>
      </w:r>
      <w:r w:rsidRPr="001856E9">
        <w:rPr>
          <w:lang w:eastAsia="en-GB"/>
        </w:rPr>
        <w:t>the results are what you expect.</w:t>
      </w:r>
    </w:p>
    <w:p w14:paraId="42A7F551" w14:textId="6322EF83" w:rsidR="001856E9" w:rsidRPr="001856E9" w:rsidRDefault="001856E9" w:rsidP="001856E9">
      <w:pPr>
        <w:pStyle w:val="Body"/>
        <w:rPr>
          <w:lang w:eastAsia="en-GB"/>
        </w:rPr>
      </w:pPr>
      <w:r w:rsidRPr="001856E9">
        <w:t xml:space="preserve">Let’s look at the features Rust provides specifically for writing tests that take these actions, which include the </w:t>
      </w:r>
      <w:r w:rsidRPr="00B12904">
        <w:rPr>
          <w:rStyle w:val="Literal"/>
        </w:rPr>
        <w:t>test</w:t>
      </w:r>
      <w:r w:rsidRPr="001856E9">
        <w:t xml:space="preserve"> attribute, a few macros, and the </w:t>
      </w:r>
      <w:r w:rsidRPr="00B12904">
        <w:rPr>
          <w:rStyle w:val="Literal"/>
        </w:rPr>
        <w:t>should_panic</w:t>
      </w:r>
      <w:r w:rsidRPr="001856E9">
        <w:rPr>
          <w:lang w:eastAsia="en-GB"/>
        </w:rPr>
        <w:t xml:space="preserve"> attribute.</w:t>
      </w:r>
    </w:p>
    <w:p w14:paraId="407B0ED3" w14:textId="77777777" w:rsidR="001856E9" w:rsidRPr="001856E9" w:rsidRDefault="001856E9" w:rsidP="00B12904">
      <w:pPr>
        <w:pStyle w:val="HeadB"/>
        <w:rPr>
          <w:lang w:eastAsia="en-GB"/>
        </w:rPr>
      </w:pPr>
      <w:bookmarkStart w:id="4" w:name="the-anatomy-of-a-test-function"/>
      <w:bookmarkStart w:id="5" w:name="_Toc106891136"/>
      <w:bookmarkEnd w:id="4"/>
      <w:r w:rsidRPr="001856E9">
        <w:rPr>
          <w:lang w:eastAsia="en-GB"/>
        </w:rPr>
        <w:t>The Anatomy of a Test Function</w:t>
      </w:r>
      <w:bookmarkEnd w:id="5"/>
    </w:p>
    <w:p w14:paraId="4BF48BCB" w14:textId="17305E0C" w:rsidR="001856E9" w:rsidRPr="001856E9" w:rsidRDefault="001856E9" w:rsidP="001856E9">
      <w:pPr>
        <w:pStyle w:val="Body"/>
        <w:rPr>
          <w:lang w:eastAsia="en-GB"/>
        </w:rPr>
      </w:pPr>
      <w:r w:rsidRPr="001856E9">
        <w:t xml:space="preserve">At its simplest, a test in Rust is a function that’s annotated with the </w:t>
      </w:r>
      <w:r w:rsidRPr="00B12904">
        <w:rPr>
          <w:rStyle w:val="Literal"/>
        </w:rPr>
        <w:t>test</w:t>
      </w:r>
      <w:r w:rsidRPr="001856E9">
        <w:t xml:space="preserve"> attribute. Attributes are metadata about pieces of Rust code; one example is the </w:t>
      </w:r>
      <w:r w:rsidRPr="00B12904">
        <w:rPr>
          <w:rStyle w:val="Literal"/>
        </w:rPr>
        <w:t>derive</w:t>
      </w:r>
      <w:r w:rsidRPr="001856E9">
        <w:t xml:space="preserve"> attribute we used with structs in </w:t>
      </w:r>
      <w:r w:rsidRPr="00767EB7">
        <w:rPr>
          <w:rStyle w:val="Xref"/>
        </w:rPr>
        <w:t>Chapter 5</w:t>
      </w:r>
      <w:r w:rsidRPr="001856E9">
        <w:t xml:space="preserve">. To change a function into a test function, add </w:t>
      </w:r>
      <w:r w:rsidRPr="00B12904">
        <w:rPr>
          <w:rStyle w:val="Literal"/>
        </w:rPr>
        <w:t>#[test]</w:t>
      </w:r>
      <w:r w:rsidRPr="001856E9">
        <w:t xml:space="preserve"> on the line before </w:t>
      </w:r>
      <w:r w:rsidRPr="00B12904">
        <w:rPr>
          <w:rStyle w:val="Literal"/>
        </w:rPr>
        <w:t>fn</w:t>
      </w:r>
      <w:r w:rsidRPr="001856E9">
        <w:t xml:space="preserve">. When you run your tests with the </w:t>
      </w:r>
      <w:r w:rsidRPr="00B12904">
        <w:rPr>
          <w:rStyle w:val="Literal"/>
        </w:rPr>
        <w:t>cargo test</w:t>
      </w:r>
      <w:r w:rsidRPr="001856E9">
        <w:rPr>
          <w:lang w:eastAsia="en-GB"/>
        </w:rPr>
        <w:t xml:space="preserve"> command, Rust builds a test runner binary that runs</w:t>
      </w:r>
      <w:r>
        <w:rPr>
          <w:lang w:eastAsia="en-GB"/>
        </w:rPr>
        <w:t xml:space="preserve"> </w:t>
      </w:r>
      <w:r w:rsidRPr="001856E9">
        <w:rPr>
          <w:lang w:eastAsia="en-GB"/>
        </w:rPr>
        <w:t>the annotated functions and reports on whether each</w:t>
      </w:r>
      <w:r>
        <w:rPr>
          <w:lang w:eastAsia="en-GB"/>
        </w:rPr>
        <w:t xml:space="preserve"> </w:t>
      </w:r>
      <w:r w:rsidRPr="001856E9">
        <w:rPr>
          <w:lang w:eastAsia="en-GB"/>
        </w:rPr>
        <w:t>test function passes or fails.</w:t>
      </w:r>
    </w:p>
    <w:p w14:paraId="7FA3CE19" w14:textId="082016E4" w:rsidR="001856E9" w:rsidRPr="001856E9" w:rsidRDefault="001856E9" w:rsidP="001856E9">
      <w:pPr>
        <w:pStyle w:val="Body"/>
        <w:rPr>
          <w:lang w:eastAsia="en-GB"/>
        </w:rPr>
      </w:pPr>
      <w:r w:rsidRPr="001856E9">
        <w:rPr>
          <w:lang w:eastAsia="en-GB"/>
        </w:rPr>
        <w:t>Whenever we make a new library project with Cargo, a test module with a test</w:t>
      </w:r>
      <w:r>
        <w:rPr>
          <w:lang w:eastAsia="en-GB"/>
        </w:rPr>
        <w:t xml:space="preserve"> </w:t>
      </w:r>
      <w:r w:rsidRPr="001856E9">
        <w:rPr>
          <w:lang w:eastAsia="en-GB"/>
        </w:rPr>
        <w:t>function in it is automatically generated for us. This module gives you a</w:t>
      </w:r>
      <w:r>
        <w:rPr>
          <w:lang w:eastAsia="en-GB"/>
        </w:rPr>
        <w:t xml:space="preserve"> </w:t>
      </w:r>
      <w:r w:rsidRPr="001856E9">
        <w:rPr>
          <w:lang w:eastAsia="en-GB"/>
        </w:rPr>
        <w:t>template for writing your tests so you don’t have to look up the exact</w:t>
      </w:r>
      <w:r>
        <w:rPr>
          <w:lang w:eastAsia="en-GB"/>
        </w:rPr>
        <w:t xml:space="preserve"> </w:t>
      </w:r>
      <w:r w:rsidRPr="001856E9">
        <w:rPr>
          <w:lang w:eastAsia="en-GB"/>
        </w:rPr>
        <w:t>structure and syntax every time you start a new project. You can add as many</w:t>
      </w:r>
      <w:r>
        <w:rPr>
          <w:lang w:eastAsia="en-GB"/>
        </w:rPr>
        <w:t xml:space="preserve"> </w:t>
      </w:r>
      <w:r w:rsidRPr="001856E9">
        <w:rPr>
          <w:lang w:eastAsia="en-GB"/>
        </w:rPr>
        <w:t>additional test functions and as many test modules as you want!</w:t>
      </w:r>
    </w:p>
    <w:p w14:paraId="4A268FBD" w14:textId="4B560B0B" w:rsidR="001856E9" w:rsidRPr="001856E9" w:rsidRDefault="001856E9" w:rsidP="001856E9">
      <w:pPr>
        <w:pStyle w:val="Body"/>
        <w:rPr>
          <w:lang w:eastAsia="en-GB"/>
        </w:rPr>
      </w:pPr>
      <w:r w:rsidRPr="001856E9">
        <w:rPr>
          <w:lang w:eastAsia="en-GB"/>
        </w:rPr>
        <w:t>We’ll explore some aspects of how tests work by experimenting with the template</w:t>
      </w:r>
      <w:r>
        <w:rPr>
          <w:lang w:eastAsia="en-GB"/>
        </w:rPr>
        <w:t xml:space="preserve"> </w:t>
      </w:r>
      <w:r w:rsidRPr="001856E9">
        <w:rPr>
          <w:lang w:eastAsia="en-GB"/>
        </w:rPr>
        <w:t>test before we actually test any code. Then we’ll write some real-world tests</w:t>
      </w:r>
      <w:r>
        <w:rPr>
          <w:lang w:eastAsia="en-GB"/>
        </w:rPr>
        <w:t xml:space="preserve"> </w:t>
      </w:r>
      <w:r w:rsidRPr="001856E9">
        <w:rPr>
          <w:lang w:eastAsia="en-GB"/>
        </w:rPr>
        <w:t>that call some code that we’ve written and assert that its behavior is correct.</w:t>
      </w:r>
    </w:p>
    <w:p w14:paraId="44652CD6" w14:textId="77777777" w:rsidR="001856E9" w:rsidRPr="001856E9" w:rsidRDefault="001856E9" w:rsidP="001856E9">
      <w:pPr>
        <w:pStyle w:val="Body"/>
        <w:rPr>
          <w:lang w:eastAsia="en-GB"/>
        </w:rPr>
      </w:pPr>
      <w:r w:rsidRPr="001856E9">
        <w:t xml:space="preserve">Let’s create a new library project called </w:t>
      </w:r>
      <w:r w:rsidRPr="00B12904">
        <w:rPr>
          <w:rStyle w:val="Literal"/>
        </w:rPr>
        <w:t>adder</w:t>
      </w:r>
      <w:r w:rsidRPr="001856E9">
        <w:rPr>
          <w:lang w:eastAsia="en-GB"/>
        </w:rPr>
        <w:t xml:space="preserve"> that will add two numbers:</w:t>
      </w:r>
    </w:p>
    <w:p w14:paraId="7875EC26" w14:textId="77777777" w:rsidR="001856E9" w:rsidRPr="001856E9" w:rsidRDefault="001856E9" w:rsidP="00B12904">
      <w:pPr>
        <w:pStyle w:val="Code"/>
        <w:rPr>
          <w:lang w:eastAsia="en-GB"/>
        </w:rPr>
      </w:pPr>
      <w:r w:rsidRPr="001856E9">
        <w:rPr>
          <w:lang w:eastAsia="en-GB"/>
        </w:rPr>
        <w:t xml:space="preserve">$ </w:t>
      </w:r>
      <w:r w:rsidRPr="00B12904">
        <w:rPr>
          <w:rStyle w:val="LiteralBold"/>
        </w:rPr>
        <w:t>cargo new adder --lib</w:t>
      </w:r>
    </w:p>
    <w:p w14:paraId="5EF168E9" w14:textId="77777777" w:rsidR="001856E9" w:rsidRPr="001856E9" w:rsidRDefault="001856E9" w:rsidP="00B12904">
      <w:pPr>
        <w:pStyle w:val="Code"/>
        <w:rPr>
          <w:lang w:eastAsia="en-GB"/>
        </w:rPr>
      </w:pPr>
      <w:r w:rsidRPr="001856E9">
        <w:rPr>
          <w:lang w:eastAsia="en-GB"/>
        </w:rPr>
        <w:t xml:space="preserve">     Created library `adder` project</w:t>
      </w:r>
    </w:p>
    <w:p w14:paraId="6E529D44" w14:textId="77777777" w:rsidR="001856E9" w:rsidRPr="008260F0" w:rsidRDefault="001856E9" w:rsidP="00B12904">
      <w:pPr>
        <w:pStyle w:val="Code"/>
        <w:rPr>
          <w:rStyle w:val="LiteralBold"/>
        </w:rPr>
      </w:pPr>
      <w:r w:rsidRPr="001856E9">
        <w:rPr>
          <w:lang w:eastAsia="en-GB"/>
        </w:rPr>
        <w:t xml:space="preserve">$ </w:t>
      </w:r>
      <w:r w:rsidRPr="008260F0">
        <w:rPr>
          <w:rStyle w:val="LiteralBold"/>
        </w:rPr>
        <w:t>cd adder</w:t>
      </w:r>
    </w:p>
    <w:p w14:paraId="726825BF" w14:textId="76777ABE" w:rsidR="001856E9" w:rsidRPr="001856E9" w:rsidRDefault="001856E9" w:rsidP="001856E9">
      <w:pPr>
        <w:pStyle w:val="Body"/>
        <w:rPr>
          <w:lang w:eastAsia="en-GB"/>
        </w:rPr>
      </w:pPr>
      <w:r w:rsidRPr="001856E9">
        <w:lastRenderedPageBreak/>
        <w:t xml:space="preserve">The contents of the </w:t>
      </w:r>
      <w:r w:rsidRPr="00055B79">
        <w:rPr>
          <w:rStyle w:val="Italic"/>
        </w:rPr>
        <w:t>src/lib.rs</w:t>
      </w:r>
      <w:r w:rsidRPr="001856E9">
        <w:t xml:space="preserve"> file in your </w:t>
      </w:r>
      <w:r w:rsidRPr="00B12904">
        <w:rPr>
          <w:rStyle w:val="Literal"/>
        </w:rPr>
        <w:t>adder</w:t>
      </w:r>
      <w:r w:rsidRPr="001856E9">
        <w:rPr>
          <w:lang w:eastAsia="en-GB"/>
        </w:rPr>
        <w:t xml:space="preserve"> library should look like</w:t>
      </w:r>
      <w:r>
        <w:rPr>
          <w:lang w:eastAsia="en-GB"/>
        </w:rPr>
        <w:t xml:space="preserve"> </w:t>
      </w:r>
      <w:r w:rsidRPr="001856E9">
        <w:rPr>
          <w:lang w:eastAsia="en-GB"/>
        </w:rPr>
        <w:t>Listing 11-1.</w:t>
      </w:r>
    </w:p>
    <w:p w14:paraId="207D0DE5" w14:textId="38C5712A" w:rsidR="001856E9" w:rsidRPr="001856E9" w:rsidRDefault="001856E9" w:rsidP="008260F0">
      <w:pPr>
        <w:pStyle w:val="CodeLabel"/>
        <w:rPr>
          <w:lang w:eastAsia="en-GB"/>
        </w:rPr>
      </w:pPr>
      <w:r w:rsidRPr="001856E9">
        <w:rPr>
          <w:lang w:eastAsia="en-GB"/>
        </w:rPr>
        <w:t>src/lib.rs</w:t>
      </w:r>
    </w:p>
    <w:p w14:paraId="788AC741" w14:textId="77777777" w:rsidR="001856E9" w:rsidRPr="001856E9" w:rsidRDefault="001856E9" w:rsidP="00B12904">
      <w:pPr>
        <w:pStyle w:val="Code"/>
        <w:rPr>
          <w:lang w:eastAsia="en-GB"/>
        </w:rPr>
      </w:pPr>
      <w:r w:rsidRPr="001856E9">
        <w:rPr>
          <w:lang w:eastAsia="en-GB"/>
        </w:rPr>
        <w:t>#[cfg(test)]</w:t>
      </w:r>
    </w:p>
    <w:p w14:paraId="7F0B0A3C" w14:textId="20F31BB4" w:rsidR="001856E9" w:rsidRPr="001856E9" w:rsidRDefault="001856E9" w:rsidP="00B12904">
      <w:pPr>
        <w:pStyle w:val="Code"/>
        <w:rPr>
          <w:lang w:eastAsia="en-GB"/>
        </w:rPr>
      </w:pPr>
      <w:r w:rsidRPr="001856E9">
        <w:rPr>
          <w:lang w:eastAsia="en-GB"/>
        </w:rPr>
        <w:t>mod tests {</w:t>
      </w:r>
    </w:p>
    <w:p w14:paraId="6594A94A" w14:textId="22029696" w:rsidR="001856E9" w:rsidRPr="001856E9" w:rsidRDefault="005A6C35" w:rsidP="00B12904">
      <w:pPr>
        <w:pStyle w:val="Code"/>
        <w:rPr>
          <w:lang w:eastAsia="en-GB"/>
        </w:rPr>
      </w:pPr>
      <w:r w:rsidRPr="00F75B08">
        <w:t xml:space="preserve">  </w:t>
      </w:r>
      <w:r w:rsidR="008260F0" w:rsidRPr="005A6C35">
        <w:rPr>
          <w:rStyle w:val="CodeAnnotation"/>
        </w:rPr>
        <w:t>1</w:t>
      </w:r>
      <w:r w:rsidR="001856E9" w:rsidRPr="001856E9">
        <w:rPr>
          <w:lang w:eastAsia="en-GB"/>
        </w:rPr>
        <w:t xml:space="preserve"> #[test]</w:t>
      </w:r>
    </w:p>
    <w:p w14:paraId="132F61B7" w14:textId="77777777" w:rsidR="001856E9" w:rsidRPr="001856E9" w:rsidRDefault="001856E9" w:rsidP="00B12904">
      <w:pPr>
        <w:pStyle w:val="Code"/>
        <w:rPr>
          <w:lang w:eastAsia="en-GB"/>
        </w:rPr>
      </w:pPr>
      <w:r w:rsidRPr="001856E9">
        <w:rPr>
          <w:lang w:eastAsia="en-GB"/>
        </w:rPr>
        <w:t xml:space="preserve">    fn it_works() {</w:t>
      </w:r>
    </w:p>
    <w:p w14:paraId="1BC45730" w14:textId="77777777" w:rsidR="001856E9" w:rsidRPr="001856E9" w:rsidRDefault="001856E9" w:rsidP="00B12904">
      <w:pPr>
        <w:pStyle w:val="Code"/>
        <w:rPr>
          <w:lang w:eastAsia="en-GB"/>
        </w:rPr>
      </w:pPr>
      <w:r w:rsidRPr="001856E9">
        <w:rPr>
          <w:lang w:eastAsia="en-GB"/>
        </w:rPr>
        <w:t xml:space="preserve">        let result = 2 + 2;</w:t>
      </w:r>
    </w:p>
    <w:p w14:paraId="56519EA2" w14:textId="5CF156E1" w:rsidR="001856E9" w:rsidRPr="001856E9" w:rsidRDefault="005A6C35" w:rsidP="00B12904">
      <w:pPr>
        <w:pStyle w:val="Code"/>
        <w:rPr>
          <w:lang w:eastAsia="en-GB"/>
        </w:rPr>
      </w:pPr>
      <w:r>
        <w:rPr>
          <w:lang w:eastAsia="en-GB"/>
        </w:rPr>
        <w:t xml:space="preserve">  </w:t>
      </w:r>
      <w:r w:rsidR="001856E9" w:rsidRPr="001856E9">
        <w:rPr>
          <w:lang w:eastAsia="en-GB"/>
        </w:rPr>
        <w:t xml:space="preserve">    </w:t>
      </w:r>
      <w:r w:rsidR="008260F0" w:rsidRPr="008260F0">
        <w:rPr>
          <w:rStyle w:val="CodeAnnotation"/>
        </w:rPr>
        <w:t>2</w:t>
      </w:r>
      <w:r w:rsidR="001856E9" w:rsidRPr="001856E9">
        <w:rPr>
          <w:lang w:eastAsia="en-GB"/>
        </w:rPr>
        <w:t xml:space="preserve"> assert_eq!(result, 4);</w:t>
      </w:r>
    </w:p>
    <w:p w14:paraId="143F90A9" w14:textId="77777777" w:rsidR="001856E9" w:rsidRPr="001856E9" w:rsidRDefault="001856E9" w:rsidP="00B12904">
      <w:pPr>
        <w:pStyle w:val="Code"/>
        <w:rPr>
          <w:lang w:eastAsia="en-GB"/>
        </w:rPr>
      </w:pPr>
      <w:r w:rsidRPr="001856E9">
        <w:rPr>
          <w:lang w:eastAsia="en-GB"/>
        </w:rPr>
        <w:t xml:space="preserve">    }</w:t>
      </w:r>
    </w:p>
    <w:p w14:paraId="659D54C5" w14:textId="77777777" w:rsidR="001856E9" w:rsidRPr="001856E9" w:rsidRDefault="001856E9" w:rsidP="00B12904">
      <w:pPr>
        <w:pStyle w:val="Code"/>
        <w:rPr>
          <w:lang w:eastAsia="en-GB"/>
        </w:rPr>
      </w:pPr>
      <w:r w:rsidRPr="001856E9">
        <w:rPr>
          <w:lang w:eastAsia="en-GB"/>
        </w:rPr>
        <w:t>}</w:t>
      </w:r>
    </w:p>
    <w:p w14:paraId="5FC9FE4E" w14:textId="3A212C08" w:rsidR="001856E9" w:rsidRPr="001856E9" w:rsidRDefault="001856E9" w:rsidP="008260F0">
      <w:pPr>
        <w:pStyle w:val="CodeListingCaption"/>
        <w:rPr>
          <w:lang w:eastAsia="en-GB"/>
        </w:rPr>
      </w:pPr>
      <w:r w:rsidRPr="001856E9">
        <w:t xml:space="preserve">The test module and function generated automatically by </w:t>
      </w:r>
      <w:r w:rsidRPr="00B12904">
        <w:rPr>
          <w:rStyle w:val="Literal"/>
        </w:rPr>
        <w:t>cargo new</w:t>
      </w:r>
    </w:p>
    <w:p w14:paraId="3C36B603" w14:textId="7B207B6F" w:rsidR="00E34AB1" w:rsidRDefault="00E34AB1" w:rsidP="00F75B08">
      <w:pPr>
        <w:pStyle w:val="ProductionDirective"/>
        <w:rPr>
          <w:lang w:eastAsia="en-GB"/>
        </w:rPr>
      </w:pPr>
      <w:r>
        <w:rPr>
          <w:lang w:eastAsia="en-GB"/>
        </w:rPr>
        <w:t xml:space="preserve">Prod: Please rename this to Listing 11-1, and </w:t>
      </w:r>
      <w:r w:rsidR="00E63685">
        <w:rPr>
          <w:lang w:eastAsia="en-GB"/>
        </w:rPr>
        <w:t>renumber</w:t>
      </w:r>
      <w:r>
        <w:rPr>
          <w:lang w:eastAsia="en-GB"/>
        </w:rPr>
        <w:t xml:space="preserve"> all </w:t>
      </w:r>
      <w:r w:rsidR="00E63685">
        <w:rPr>
          <w:lang w:eastAsia="en-GB"/>
        </w:rPr>
        <w:t>remaining listings consecutively—e.g., Listing 11-2, Listing 11-3, etc</w:t>
      </w:r>
      <w:r>
        <w:rPr>
          <w:lang w:eastAsia="en-GB"/>
        </w:rPr>
        <w:t>.</w:t>
      </w:r>
    </w:p>
    <w:p w14:paraId="632DD006" w14:textId="2D0C0271" w:rsidR="001856E9" w:rsidRPr="001856E9" w:rsidRDefault="00AA423F" w:rsidP="001856E9">
      <w:pPr>
        <w:pStyle w:val="Body"/>
        <w:rPr>
          <w:lang w:eastAsia="en-GB"/>
        </w:rPr>
      </w:pPr>
      <w:r>
        <w:rPr>
          <w:lang w:eastAsia="en-GB"/>
        </w:rPr>
        <w:fldChar w:fldCharType="begin"/>
      </w:r>
      <w:r>
        <w:instrText xml:space="preserve"> XE "test attribute startRange" </w:instrText>
      </w:r>
      <w:r>
        <w:rPr>
          <w:lang w:eastAsia="en-GB"/>
        </w:rPr>
        <w:fldChar w:fldCharType="end"/>
      </w:r>
      <w:r w:rsidR="001856E9" w:rsidRPr="001856E9">
        <w:rPr>
          <w:lang w:eastAsia="en-GB"/>
        </w:rPr>
        <w:t>For now, let’s ignore the top two lines and focus on the function. Note the</w:t>
      </w:r>
      <w:r w:rsidR="001856E9">
        <w:rPr>
          <w:lang w:eastAsia="en-GB"/>
        </w:rPr>
        <w:t xml:space="preserve"> </w:t>
      </w:r>
      <w:r w:rsidR="001856E9" w:rsidRPr="00B12904">
        <w:rPr>
          <w:rStyle w:val="Literal"/>
        </w:rPr>
        <w:t>#[test]</w:t>
      </w:r>
      <w:r w:rsidR="001856E9" w:rsidRPr="001856E9">
        <w:t xml:space="preserve"> annotation </w:t>
      </w:r>
      <w:r w:rsidR="008260F0" w:rsidRPr="008260F0">
        <w:rPr>
          <w:rStyle w:val="CodeAnnotation"/>
        </w:rPr>
        <w:t>1</w:t>
      </w:r>
      <w:r w:rsidR="001856E9" w:rsidRPr="001856E9">
        <w:t xml:space="preserve">: this attribute indicates this is a test function, so the test runner knows to treat this function as a test. We might also have non-test functions in the </w:t>
      </w:r>
      <w:r w:rsidR="001856E9" w:rsidRPr="00B12904">
        <w:rPr>
          <w:rStyle w:val="Literal"/>
        </w:rPr>
        <w:t>tests</w:t>
      </w:r>
      <w:r w:rsidR="001856E9" w:rsidRPr="001856E9">
        <w:rPr>
          <w:lang w:eastAsia="en-GB"/>
        </w:rPr>
        <w:t xml:space="preserve"> module to help set up common scenarios or</w:t>
      </w:r>
      <w:r w:rsidR="001856E9">
        <w:rPr>
          <w:lang w:eastAsia="en-GB"/>
        </w:rPr>
        <w:t xml:space="preserve"> </w:t>
      </w:r>
      <w:r w:rsidR="001856E9" w:rsidRPr="001856E9">
        <w:rPr>
          <w:lang w:eastAsia="en-GB"/>
        </w:rPr>
        <w:t>perform common operations, so we always need to indicate which functions are</w:t>
      </w:r>
      <w:r w:rsidR="001856E9">
        <w:rPr>
          <w:lang w:eastAsia="en-GB"/>
        </w:rPr>
        <w:t xml:space="preserve"> </w:t>
      </w:r>
      <w:r w:rsidR="001856E9" w:rsidRPr="001856E9">
        <w:rPr>
          <w:lang w:eastAsia="en-GB"/>
        </w:rPr>
        <w:t>tests.</w:t>
      </w:r>
      <w:r w:rsidR="00622BA7">
        <w:rPr>
          <w:lang w:eastAsia="en-GB"/>
        </w:rPr>
        <w:fldChar w:fldCharType="begin"/>
      </w:r>
      <w:r w:rsidR="00622BA7">
        <w:instrText xml:space="preserve"> XE "test attribute endRange" </w:instrText>
      </w:r>
      <w:r w:rsidR="00622BA7">
        <w:rPr>
          <w:lang w:eastAsia="en-GB"/>
        </w:rPr>
        <w:fldChar w:fldCharType="end"/>
      </w:r>
    </w:p>
    <w:p w14:paraId="6F926047" w14:textId="4252D7A2" w:rsidR="001856E9" w:rsidRPr="001856E9" w:rsidRDefault="001856E9" w:rsidP="001856E9">
      <w:pPr>
        <w:pStyle w:val="Body"/>
        <w:rPr>
          <w:lang w:eastAsia="en-GB"/>
        </w:rPr>
      </w:pPr>
      <w:r w:rsidRPr="001856E9">
        <w:rPr>
          <w:lang w:eastAsia="en-GB"/>
        </w:rPr>
        <w:t xml:space="preserve">The example function body uses the </w:t>
      </w:r>
      <w:r w:rsidRPr="00B12904">
        <w:rPr>
          <w:rStyle w:val="Literal"/>
        </w:rPr>
        <w:t>assert_eq!</w:t>
      </w:r>
      <w:r w:rsidRPr="001856E9">
        <w:t xml:space="preserve"> macro </w:t>
      </w:r>
      <w:r w:rsidR="008260F0" w:rsidRPr="008260F0">
        <w:rPr>
          <w:rStyle w:val="CodeAnnotation"/>
        </w:rPr>
        <w:t>2</w:t>
      </w:r>
      <w:r w:rsidRPr="001856E9">
        <w:t xml:space="preserve"> to assert that </w:t>
      </w:r>
      <w:r w:rsidRPr="00B12904">
        <w:rPr>
          <w:rStyle w:val="Literal"/>
        </w:rPr>
        <w:t>result</w:t>
      </w:r>
      <w:r w:rsidRPr="001856E9">
        <w:rPr>
          <w:lang w:eastAsia="en-GB"/>
        </w:rPr>
        <w:t>, which contains the result of adding 2 and 2, equals 4. This assertion</w:t>
      </w:r>
      <w:r>
        <w:rPr>
          <w:lang w:eastAsia="en-GB"/>
        </w:rPr>
        <w:t xml:space="preserve"> </w:t>
      </w:r>
      <w:r w:rsidRPr="001856E9">
        <w:rPr>
          <w:lang w:eastAsia="en-GB"/>
        </w:rPr>
        <w:t>serves as an example of the format for a typical test. Let’s run it to see that</w:t>
      </w:r>
      <w:r>
        <w:rPr>
          <w:lang w:eastAsia="en-GB"/>
        </w:rPr>
        <w:t xml:space="preserve"> </w:t>
      </w:r>
      <w:r w:rsidRPr="001856E9">
        <w:rPr>
          <w:lang w:eastAsia="en-GB"/>
        </w:rPr>
        <w:t>this test passes.</w:t>
      </w:r>
    </w:p>
    <w:p w14:paraId="5D84656C" w14:textId="07D879CA" w:rsidR="001856E9" w:rsidRPr="001856E9" w:rsidRDefault="00692300" w:rsidP="001856E9">
      <w:pPr>
        <w:pStyle w:val="Body"/>
        <w:rPr>
          <w:lang w:eastAsia="en-GB"/>
        </w:rPr>
      </w:pPr>
      <w:r>
        <w:rPr>
          <w:lang w:eastAsia="en-GB"/>
        </w:rPr>
        <w:fldChar w:fldCharType="begin"/>
      </w:r>
      <w:r>
        <w:instrText xml:space="preserve"> XE "Cargo:commands:test startRange" </w:instrText>
      </w:r>
      <w:r>
        <w:rPr>
          <w:lang w:eastAsia="en-GB"/>
        </w:rPr>
        <w:fldChar w:fldCharType="end"/>
      </w:r>
      <w:r w:rsidR="001856E9" w:rsidRPr="001856E9">
        <w:rPr>
          <w:lang w:eastAsia="en-GB"/>
        </w:rPr>
        <w:t xml:space="preserve">The </w:t>
      </w:r>
      <w:r w:rsidR="001856E9" w:rsidRPr="00B12904">
        <w:rPr>
          <w:rStyle w:val="Literal"/>
        </w:rPr>
        <w:t>cargo test</w:t>
      </w:r>
      <w:r w:rsidR="001856E9" w:rsidRPr="001856E9">
        <w:rPr>
          <w:lang w:eastAsia="en-GB"/>
        </w:rPr>
        <w:t xml:space="preserve"> command runs all tests in our project, as shown in Listing</w:t>
      </w:r>
      <w:r w:rsidR="001856E9">
        <w:rPr>
          <w:lang w:eastAsia="en-GB"/>
        </w:rPr>
        <w:t xml:space="preserve"> </w:t>
      </w:r>
      <w:r w:rsidR="001856E9" w:rsidRPr="001856E9">
        <w:rPr>
          <w:lang w:eastAsia="en-GB"/>
        </w:rPr>
        <w:t>11-2.</w:t>
      </w:r>
    </w:p>
    <w:p w14:paraId="3B33D426" w14:textId="77777777" w:rsidR="001856E9" w:rsidRPr="001856E9" w:rsidRDefault="001856E9" w:rsidP="00BB2E1F">
      <w:pPr>
        <w:pStyle w:val="Code"/>
        <w:rPr>
          <w:lang w:eastAsia="en-GB"/>
        </w:rPr>
      </w:pPr>
      <w:r w:rsidRPr="001856E9">
        <w:rPr>
          <w:lang w:eastAsia="en-GB"/>
        </w:rPr>
        <w:t xml:space="preserve">$ </w:t>
      </w:r>
      <w:r w:rsidRPr="008260F0">
        <w:rPr>
          <w:rStyle w:val="LiteralBold"/>
        </w:rPr>
        <w:t>cargo test</w:t>
      </w:r>
    </w:p>
    <w:p w14:paraId="4E5E8F91" w14:textId="77777777" w:rsidR="001856E9" w:rsidRPr="001856E9" w:rsidRDefault="001856E9" w:rsidP="00BB2E1F">
      <w:pPr>
        <w:pStyle w:val="Code"/>
        <w:rPr>
          <w:lang w:eastAsia="en-GB"/>
        </w:rPr>
      </w:pPr>
      <w:r w:rsidRPr="001856E9">
        <w:rPr>
          <w:lang w:eastAsia="en-GB"/>
        </w:rPr>
        <w:t xml:space="preserve">   Compiling adder v0.1.0 (file:///projects/adder)</w:t>
      </w:r>
    </w:p>
    <w:p w14:paraId="1CB69EBF" w14:textId="77777777" w:rsidR="001856E9" w:rsidRPr="001856E9" w:rsidRDefault="001856E9" w:rsidP="00BB2E1F">
      <w:pPr>
        <w:pStyle w:val="Code"/>
        <w:rPr>
          <w:lang w:eastAsia="en-GB"/>
        </w:rPr>
      </w:pPr>
      <w:r w:rsidRPr="001856E9">
        <w:rPr>
          <w:lang w:eastAsia="en-GB"/>
        </w:rPr>
        <w:t xml:space="preserve">    Finished test [unoptimized + debuginfo] target(s) in 0.57s</w:t>
      </w:r>
    </w:p>
    <w:p w14:paraId="40A07BB0" w14:textId="77777777" w:rsidR="00BB2E1F" w:rsidRDefault="001856E9" w:rsidP="00BB2E1F">
      <w:pPr>
        <w:pStyle w:val="Code"/>
        <w:rPr>
          <w:lang w:eastAsia="en-GB"/>
        </w:rPr>
      </w:pPr>
      <w:r w:rsidRPr="001856E9">
        <w:rPr>
          <w:lang w:eastAsia="en-GB"/>
        </w:rPr>
        <w:t xml:space="preserve">     Running unittests</w:t>
      </w:r>
      <w:r w:rsidR="00560D2E" w:rsidRPr="00560D2E">
        <w:rPr>
          <w:lang w:eastAsia="en-GB"/>
        </w:rPr>
        <w:t xml:space="preserve"> src/lib.rs</w:t>
      </w:r>
      <w:r w:rsidRPr="001856E9">
        <w:rPr>
          <w:lang w:eastAsia="en-GB"/>
        </w:rPr>
        <w:t xml:space="preserve"> (target/debug/deps/adder-</w:t>
      </w:r>
    </w:p>
    <w:p w14:paraId="24F4BC89" w14:textId="26B67483" w:rsidR="001856E9" w:rsidRPr="001856E9" w:rsidRDefault="001856E9" w:rsidP="00BB2E1F">
      <w:pPr>
        <w:pStyle w:val="Code"/>
        <w:rPr>
          <w:lang w:eastAsia="en-GB"/>
        </w:rPr>
      </w:pPr>
      <w:r w:rsidRPr="001856E9">
        <w:rPr>
          <w:lang w:eastAsia="en-GB"/>
        </w:rPr>
        <w:t>92948b65e88960b4)</w:t>
      </w:r>
    </w:p>
    <w:p w14:paraId="5BF1A19E" w14:textId="77777777" w:rsidR="001856E9" w:rsidRPr="001856E9" w:rsidRDefault="001856E9" w:rsidP="00BB2E1F">
      <w:pPr>
        <w:pStyle w:val="Code"/>
        <w:rPr>
          <w:lang w:eastAsia="en-GB"/>
        </w:rPr>
      </w:pPr>
    </w:p>
    <w:p w14:paraId="5FD22009" w14:textId="00E89FB2" w:rsidR="001856E9" w:rsidRPr="001856E9" w:rsidRDefault="008260F0" w:rsidP="00BB2E1F">
      <w:pPr>
        <w:pStyle w:val="CodeAnnotated"/>
        <w:rPr>
          <w:lang w:eastAsia="en-GB"/>
        </w:rPr>
      </w:pPr>
      <w:r w:rsidRPr="008260F0">
        <w:rPr>
          <w:rStyle w:val="CodeAnnotation"/>
        </w:rPr>
        <w:t>1</w:t>
      </w:r>
      <w:r w:rsidR="001856E9" w:rsidRPr="001856E9">
        <w:rPr>
          <w:lang w:eastAsia="en-GB"/>
        </w:rPr>
        <w:t xml:space="preserve"> running 1 test</w:t>
      </w:r>
    </w:p>
    <w:p w14:paraId="1B23D9DB" w14:textId="28F44E6C" w:rsidR="001856E9" w:rsidRPr="001856E9" w:rsidRDefault="008260F0" w:rsidP="00BB2E1F">
      <w:pPr>
        <w:pStyle w:val="CodeAnnotated"/>
        <w:rPr>
          <w:lang w:eastAsia="en-GB"/>
        </w:rPr>
      </w:pPr>
      <w:r w:rsidRPr="008260F0">
        <w:rPr>
          <w:rStyle w:val="CodeAnnotation"/>
        </w:rPr>
        <w:t>2</w:t>
      </w:r>
      <w:r w:rsidR="001856E9" w:rsidRPr="001856E9">
        <w:rPr>
          <w:lang w:eastAsia="en-GB"/>
        </w:rPr>
        <w:t xml:space="preserve"> test tests::it_works ... ok</w:t>
      </w:r>
    </w:p>
    <w:p w14:paraId="49695F34" w14:textId="77777777" w:rsidR="001856E9" w:rsidRPr="001856E9" w:rsidRDefault="001856E9" w:rsidP="00BB2E1F">
      <w:pPr>
        <w:pStyle w:val="Code"/>
        <w:rPr>
          <w:lang w:eastAsia="en-GB"/>
        </w:rPr>
      </w:pPr>
    </w:p>
    <w:p w14:paraId="2BBEC5FF" w14:textId="77777777" w:rsidR="00B4289E" w:rsidRDefault="008260F0" w:rsidP="00BB2E1F">
      <w:pPr>
        <w:pStyle w:val="CodeAnnotated"/>
        <w:rPr>
          <w:lang w:eastAsia="en-GB"/>
        </w:rPr>
      </w:pPr>
      <w:r w:rsidRPr="008260F0">
        <w:rPr>
          <w:rStyle w:val="CodeAnnotation"/>
        </w:rPr>
        <w:t>3</w:t>
      </w:r>
      <w:r w:rsidR="001856E9" w:rsidRPr="001856E9">
        <w:rPr>
          <w:lang w:eastAsia="en-GB"/>
        </w:rPr>
        <w:t xml:space="preserve"> test result: ok. 1 passed; 0 failed; 0 ignored; 0 measured; 0</w:t>
      </w:r>
    </w:p>
    <w:p w14:paraId="6A763404" w14:textId="41FEF0F9" w:rsidR="001856E9" w:rsidRPr="001856E9" w:rsidRDefault="001856E9" w:rsidP="00F75B08">
      <w:pPr>
        <w:pStyle w:val="Code"/>
        <w:rPr>
          <w:lang w:eastAsia="en-GB"/>
        </w:rPr>
      </w:pPr>
      <w:r w:rsidRPr="001856E9">
        <w:rPr>
          <w:lang w:eastAsia="en-GB"/>
        </w:rPr>
        <w:t>filtered out; finished in 0.00s</w:t>
      </w:r>
    </w:p>
    <w:p w14:paraId="53B66D65" w14:textId="77777777" w:rsidR="001856E9" w:rsidRPr="001856E9" w:rsidRDefault="001856E9" w:rsidP="00BB2E1F">
      <w:pPr>
        <w:pStyle w:val="Code"/>
        <w:rPr>
          <w:lang w:eastAsia="en-GB"/>
        </w:rPr>
      </w:pPr>
    </w:p>
    <w:p w14:paraId="188FA3C5" w14:textId="4AF7711D" w:rsidR="001856E9" w:rsidRPr="001856E9" w:rsidRDefault="001856E9" w:rsidP="00BB2E1F">
      <w:pPr>
        <w:pStyle w:val="Code"/>
        <w:rPr>
          <w:lang w:eastAsia="en-GB"/>
        </w:rPr>
      </w:pPr>
      <w:r w:rsidRPr="001856E9">
        <w:rPr>
          <w:lang w:eastAsia="en-GB"/>
        </w:rPr>
        <w:t xml:space="preserve">  </w:t>
      </w:r>
      <w:r w:rsidR="008260F0" w:rsidRPr="008260F0">
        <w:rPr>
          <w:rStyle w:val="CodeAnnotation"/>
        </w:rPr>
        <w:t>4</w:t>
      </w:r>
      <w:r w:rsidRPr="001856E9">
        <w:rPr>
          <w:lang w:eastAsia="en-GB"/>
        </w:rPr>
        <w:t xml:space="preserve"> Doc-tests adder</w:t>
      </w:r>
    </w:p>
    <w:p w14:paraId="598A7B81" w14:textId="77777777" w:rsidR="001856E9" w:rsidRPr="001856E9" w:rsidRDefault="001856E9" w:rsidP="00BB2E1F">
      <w:pPr>
        <w:pStyle w:val="Code"/>
        <w:rPr>
          <w:lang w:eastAsia="en-GB"/>
        </w:rPr>
      </w:pPr>
    </w:p>
    <w:p w14:paraId="30B0F3E2" w14:textId="77777777" w:rsidR="001856E9" w:rsidRPr="001856E9" w:rsidRDefault="001856E9" w:rsidP="00BB2E1F">
      <w:pPr>
        <w:pStyle w:val="Code"/>
        <w:rPr>
          <w:lang w:eastAsia="en-GB"/>
        </w:rPr>
      </w:pPr>
      <w:r w:rsidRPr="001856E9">
        <w:rPr>
          <w:lang w:eastAsia="en-GB"/>
        </w:rPr>
        <w:t>running 0 tests</w:t>
      </w:r>
    </w:p>
    <w:p w14:paraId="0F88EDC9" w14:textId="77777777" w:rsidR="001856E9" w:rsidRPr="001856E9" w:rsidRDefault="001856E9" w:rsidP="00BB2E1F">
      <w:pPr>
        <w:pStyle w:val="Code"/>
        <w:rPr>
          <w:lang w:eastAsia="en-GB"/>
        </w:rPr>
      </w:pPr>
    </w:p>
    <w:p w14:paraId="287BB622" w14:textId="77777777" w:rsidR="000D0E68" w:rsidRDefault="001856E9" w:rsidP="00BB2E1F">
      <w:pPr>
        <w:pStyle w:val="Code"/>
        <w:rPr>
          <w:lang w:eastAsia="en-GB"/>
        </w:rPr>
      </w:pPr>
      <w:r w:rsidRPr="001856E9">
        <w:rPr>
          <w:lang w:eastAsia="en-GB"/>
        </w:rPr>
        <w:t>test result: ok. 0 passed; 0 failed; 0 ignored; 0 measured; 0</w:t>
      </w:r>
    </w:p>
    <w:p w14:paraId="1316F2D7" w14:textId="69B34CDC" w:rsidR="001856E9" w:rsidRPr="001856E9" w:rsidRDefault="001856E9" w:rsidP="00BB2E1F">
      <w:pPr>
        <w:pStyle w:val="Code"/>
        <w:rPr>
          <w:lang w:eastAsia="en-GB"/>
        </w:rPr>
      </w:pPr>
      <w:r w:rsidRPr="001856E9">
        <w:rPr>
          <w:lang w:eastAsia="en-GB"/>
        </w:rPr>
        <w:t>filtered out; finished in 0.00s</w:t>
      </w:r>
    </w:p>
    <w:p w14:paraId="726EEC22" w14:textId="67FAB50E" w:rsidR="001856E9" w:rsidRPr="001856E9" w:rsidRDefault="001856E9" w:rsidP="008260F0">
      <w:pPr>
        <w:pStyle w:val="CodeListingCaption"/>
        <w:rPr>
          <w:lang w:eastAsia="en-GB"/>
        </w:rPr>
      </w:pPr>
      <w:r w:rsidRPr="001856E9">
        <w:rPr>
          <w:lang w:eastAsia="en-GB"/>
        </w:rPr>
        <w:t>The output from running the automatically generated test</w:t>
      </w:r>
    </w:p>
    <w:p w14:paraId="2465BFE0" w14:textId="57CB0488" w:rsidR="001856E9" w:rsidRPr="001856E9" w:rsidRDefault="001856E9" w:rsidP="001856E9">
      <w:pPr>
        <w:pStyle w:val="Body"/>
        <w:rPr>
          <w:lang w:eastAsia="en-GB"/>
        </w:rPr>
      </w:pPr>
      <w:r w:rsidRPr="001856E9">
        <w:lastRenderedPageBreak/>
        <w:t xml:space="preserve">Cargo compiled and ran the test. We see the line </w:t>
      </w:r>
      <w:r w:rsidRPr="00B12904">
        <w:rPr>
          <w:rStyle w:val="Literal"/>
        </w:rPr>
        <w:t>running 1 test</w:t>
      </w:r>
      <w:r w:rsidRPr="001856E9">
        <w:t xml:space="preserve"> </w:t>
      </w:r>
      <w:r w:rsidR="008260F0" w:rsidRPr="008260F0">
        <w:rPr>
          <w:rStyle w:val="CodeAnnotation"/>
        </w:rPr>
        <w:t>1</w:t>
      </w:r>
      <w:r w:rsidRPr="001856E9">
        <w:t xml:space="preserve">. The next line shows the name of the generated test function, called </w:t>
      </w:r>
      <w:r w:rsidRPr="00B12904">
        <w:rPr>
          <w:rStyle w:val="Literal"/>
        </w:rPr>
        <w:t>it_works</w:t>
      </w:r>
      <w:r w:rsidRPr="001856E9">
        <w:t xml:space="preserve">, and that the result of running that test is </w:t>
      </w:r>
      <w:r w:rsidRPr="00B12904">
        <w:rPr>
          <w:rStyle w:val="Literal"/>
        </w:rPr>
        <w:t>ok</w:t>
      </w:r>
      <w:r w:rsidRPr="001856E9">
        <w:t xml:space="preserve"> </w:t>
      </w:r>
      <w:r w:rsidR="008260F0" w:rsidRPr="008260F0">
        <w:rPr>
          <w:rStyle w:val="CodeAnnotation"/>
        </w:rPr>
        <w:t>2</w:t>
      </w:r>
      <w:r w:rsidRPr="001856E9">
        <w:t xml:space="preserve">. The overall summary </w:t>
      </w:r>
      <w:r w:rsidRPr="00B12904">
        <w:rPr>
          <w:rStyle w:val="Literal"/>
        </w:rPr>
        <w:t>test result: ok.</w:t>
      </w:r>
      <w:r w:rsidRPr="001856E9">
        <w:t xml:space="preserve"> </w:t>
      </w:r>
      <w:r w:rsidR="008260F0" w:rsidRPr="008260F0">
        <w:rPr>
          <w:rStyle w:val="CodeAnnotation"/>
        </w:rPr>
        <w:t>3</w:t>
      </w:r>
      <w:r w:rsidRPr="001856E9">
        <w:t xml:space="preserve"> means that all the tests passed, and the portion that reads </w:t>
      </w:r>
      <w:r w:rsidRPr="00B12904">
        <w:rPr>
          <w:rStyle w:val="Literal"/>
        </w:rPr>
        <w:t>1 passed; 0 failed</w:t>
      </w:r>
      <w:r w:rsidRPr="001856E9">
        <w:rPr>
          <w:lang w:eastAsia="en-GB"/>
        </w:rPr>
        <w:t xml:space="preserve"> totals the number of tests that passed or failed.</w:t>
      </w:r>
    </w:p>
    <w:p w14:paraId="6E7EC106" w14:textId="324FEF77" w:rsidR="001856E9" w:rsidRPr="001856E9" w:rsidRDefault="001856E9" w:rsidP="001856E9">
      <w:pPr>
        <w:pStyle w:val="Body"/>
        <w:rPr>
          <w:lang w:eastAsia="en-GB"/>
        </w:rPr>
      </w:pPr>
      <w:r w:rsidRPr="001856E9">
        <w:rPr>
          <w:lang w:eastAsia="en-GB"/>
        </w:rPr>
        <w:t>It’s possible to mark a test as ignored so it doesn’t run in a particular</w:t>
      </w:r>
      <w:r>
        <w:rPr>
          <w:lang w:eastAsia="en-GB"/>
        </w:rPr>
        <w:t xml:space="preserve"> </w:t>
      </w:r>
      <w:r w:rsidRPr="001856E9">
        <w:rPr>
          <w:lang w:eastAsia="en-GB"/>
        </w:rPr>
        <w:t xml:space="preserve">instance; we’ll cover that in </w:t>
      </w:r>
      <w:r w:rsidRPr="00F75B08">
        <w:rPr>
          <w:rStyle w:val="Xref"/>
        </w:rPr>
        <w:t>“Ignoring Some Tests Unless Specifically Requested”</w:t>
      </w:r>
      <w:r w:rsidRPr="001856E9">
        <w:rPr>
          <w:lang w:eastAsia="en-GB"/>
        </w:rPr>
        <w:t xml:space="preserve"> </w:t>
      </w:r>
      <w:r w:rsidR="00E63685">
        <w:rPr>
          <w:lang w:eastAsia="en-GB"/>
        </w:rPr>
        <w:t xml:space="preserve">on </w:t>
      </w:r>
      <w:r w:rsidR="00E63685" w:rsidRPr="00F75B08">
        <w:rPr>
          <w:rStyle w:val="Xref"/>
        </w:rPr>
        <w:t>page XX</w:t>
      </w:r>
      <w:r w:rsidRPr="001856E9">
        <w:rPr>
          <w:lang w:eastAsia="en-GB"/>
        </w:rPr>
        <w:t>. Because we haven’t done that here,</w:t>
      </w:r>
      <w:r>
        <w:rPr>
          <w:lang w:eastAsia="en-GB"/>
        </w:rPr>
        <w:t xml:space="preserve"> </w:t>
      </w:r>
      <w:r w:rsidRPr="001856E9">
        <w:rPr>
          <w:lang w:eastAsia="en-GB"/>
        </w:rPr>
        <w:t xml:space="preserve">the summary shows </w:t>
      </w:r>
      <w:r w:rsidRPr="00B12904">
        <w:rPr>
          <w:rStyle w:val="Literal"/>
        </w:rPr>
        <w:t>0 ignored</w:t>
      </w:r>
      <w:r w:rsidRPr="001856E9">
        <w:t xml:space="preserve">. We can also pass an argument to the </w:t>
      </w:r>
      <w:r w:rsidRPr="00B12904">
        <w:rPr>
          <w:rStyle w:val="Literal"/>
        </w:rPr>
        <w:t>cargo test</w:t>
      </w:r>
      <w:r w:rsidRPr="001856E9">
        <w:t xml:space="preserve"> command to run only tests whose name matches a string; this is called </w:t>
      </w:r>
      <w:r w:rsidRPr="00055B79">
        <w:rPr>
          <w:rStyle w:val="Italic"/>
        </w:rPr>
        <w:t>filtering</w:t>
      </w:r>
      <w:r w:rsidRPr="001856E9">
        <w:t xml:space="preserve"> and we’ll cover </w:t>
      </w:r>
      <w:r w:rsidR="005E2797">
        <w:t>it</w:t>
      </w:r>
      <w:r w:rsidR="005E2797" w:rsidRPr="001856E9">
        <w:t xml:space="preserve"> </w:t>
      </w:r>
      <w:r w:rsidRPr="001856E9">
        <w:t xml:space="preserve">in </w:t>
      </w:r>
      <w:r w:rsidRPr="00F75B08">
        <w:rPr>
          <w:rStyle w:val="Xref"/>
        </w:rPr>
        <w:t>“Running a Subset of Tests by Name”</w:t>
      </w:r>
      <w:r w:rsidRPr="001856E9">
        <w:t xml:space="preserve"> </w:t>
      </w:r>
      <w:r w:rsidR="00E63685">
        <w:t xml:space="preserve">on </w:t>
      </w:r>
      <w:r w:rsidR="00E63685" w:rsidRPr="00F75B08">
        <w:rPr>
          <w:rStyle w:val="Xref"/>
        </w:rPr>
        <w:t>page XX</w:t>
      </w:r>
      <w:r w:rsidRPr="001856E9">
        <w:t xml:space="preserve">. Here we haven’t filtered the tests being run, so the end of the summary shows </w:t>
      </w:r>
      <w:r w:rsidRPr="00B12904">
        <w:rPr>
          <w:rStyle w:val="Literal"/>
        </w:rPr>
        <w:t>0 filtered out</w:t>
      </w:r>
      <w:r w:rsidRPr="001856E9">
        <w:rPr>
          <w:lang w:eastAsia="en-GB"/>
        </w:rPr>
        <w:t>.</w:t>
      </w:r>
    </w:p>
    <w:p w14:paraId="0FBFFC6B" w14:textId="0A890590" w:rsidR="001856E9" w:rsidRPr="001856E9" w:rsidRDefault="001856E9" w:rsidP="001856E9">
      <w:pPr>
        <w:pStyle w:val="Body"/>
        <w:rPr>
          <w:lang w:eastAsia="en-GB"/>
        </w:rPr>
      </w:pPr>
      <w:r w:rsidRPr="001856E9">
        <w:rPr>
          <w:lang w:eastAsia="en-GB"/>
        </w:rPr>
        <w:t xml:space="preserve">The </w:t>
      </w:r>
      <w:r w:rsidRPr="00B12904">
        <w:rPr>
          <w:rStyle w:val="Literal"/>
        </w:rPr>
        <w:t>0 measured</w:t>
      </w:r>
      <w:r w:rsidRPr="001856E9">
        <w:t xml:space="preserve"> statistic is for benchmark tests that measure performance. Benchmark tests are, as of this writing, only available in nightly Rust. See the documentation about benchmark tests at </w:t>
      </w:r>
      <w:hyperlink r:id="rId8" w:history="1">
        <w:r w:rsidRPr="0067229B">
          <w:rPr>
            <w:rStyle w:val="LinkURL"/>
          </w:rPr>
          <w:t>https://doc.rust-lang.org/unstable-book/library-features/test.html</w:t>
        </w:r>
      </w:hyperlink>
      <w:r w:rsidRPr="00B4289E">
        <w:rPr>
          <w:rStyle w:val="LinkURL"/>
        </w:rPr>
        <w:t xml:space="preserve"> </w:t>
      </w:r>
      <w:r w:rsidRPr="001856E9">
        <w:rPr>
          <w:lang w:eastAsia="en-GB"/>
        </w:rPr>
        <w:t>to learn</w:t>
      </w:r>
      <w:r>
        <w:rPr>
          <w:lang w:eastAsia="en-GB"/>
        </w:rPr>
        <w:t xml:space="preserve"> </w:t>
      </w:r>
      <w:r w:rsidRPr="001856E9">
        <w:rPr>
          <w:lang w:eastAsia="en-GB"/>
        </w:rPr>
        <w:t>more.</w:t>
      </w:r>
    </w:p>
    <w:p w14:paraId="53434473" w14:textId="14D10C08" w:rsidR="001856E9" w:rsidRPr="001856E9" w:rsidRDefault="001856E9" w:rsidP="001856E9">
      <w:pPr>
        <w:pStyle w:val="Body"/>
        <w:rPr>
          <w:lang w:eastAsia="en-GB"/>
        </w:rPr>
      </w:pPr>
      <w:r w:rsidRPr="001856E9">
        <w:rPr>
          <w:lang w:eastAsia="en-GB"/>
        </w:rPr>
        <w:t xml:space="preserve">The next part of the test output starting at </w:t>
      </w:r>
      <w:r w:rsidRPr="00B12904">
        <w:rPr>
          <w:rStyle w:val="Literal"/>
        </w:rPr>
        <w:t>Doc-tests adder</w:t>
      </w:r>
      <w:r w:rsidRPr="001856E9">
        <w:t xml:space="preserve"> </w:t>
      </w:r>
      <w:r w:rsidR="008260F0" w:rsidRPr="008260F0">
        <w:rPr>
          <w:rStyle w:val="CodeAnnotation"/>
        </w:rPr>
        <w:t>4</w:t>
      </w:r>
      <w:r w:rsidRPr="001856E9">
        <w:t xml:space="preserve"> is for the results of any documentation tests. We don’t have any documentation tests yet, but Rust can compile any code examples that appear in our API documentation. This feature helps keep your docs and your code in sync! We’ll discuss how to write documentation tests in </w:t>
      </w:r>
      <w:r w:rsidRPr="00F75B08">
        <w:rPr>
          <w:rStyle w:val="Xref"/>
        </w:rPr>
        <w:t>“Documentation Comments as Tests”</w:t>
      </w:r>
      <w:r w:rsidRPr="001856E9">
        <w:t xml:space="preserve"> </w:t>
      </w:r>
      <w:r w:rsidR="0067229B">
        <w:t>on</w:t>
      </w:r>
      <w:r w:rsidRPr="001856E9">
        <w:t xml:space="preserve"> </w:t>
      </w:r>
      <w:r w:rsidR="0067229B">
        <w:rPr>
          <w:rStyle w:val="Xref"/>
        </w:rPr>
        <w:t>page XX</w:t>
      </w:r>
      <w:r w:rsidRPr="001856E9">
        <w:t xml:space="preserve">. For now, we’ll ignore the </w:t>
      </w:r>
      <w:r w:rsidRPr="00B12904">
        <w:rPr>
          <w:rStyle w:val="Literal"/>
        </w:rPr>
        <w:t>Doc-tests</w:t>
      </w:r>
      <w:r w:rsidRPr="001856E9">
        <w:rPr>
          <w:lang w:eastAsia="en-GB"/>
        </w:rPr>
        <w:t xml:space="preserve"> output.</w:t>
      </w:r>
      <w:r w:rsidR="00692300">
        <w:rPr>
          <w:lang w:eastAsia="en-GB"/>
        </w:rPr>
        <w:fldChar w:fldCharType="begin"/>
      </w:r>
      <w:r w:rsidR="00692300">
        <w:instrText xml:space="preserve"> XE "Cargo:commands:test endRange" </w:instrText>
      </w:r>
      <w:r w:rsidR="00692300">
        <w:rPr>
          <w:lang w:eastAsia="en-GB"/>
        </w:rPr>
        <w:fldChar w:fldCharType="end"/>
      </w:r>
    </w:p>
    <w:p w14:paraId="56A5D6BA" w14:textId="559E5D99" w:rsidR="001856E9" w:rsidRPr="001856E9" w:rsidRDefault="001856E9" w:rsidP="001856E9">
      <w:pPr>
        <w:pStyle w:val="Body"/>
        <w:rPr>
          <w:lang w:eastAsia="en-GB"/>
        </w:rPr>
      </w:pPr>
      <w:r w:rsidRPr="001856E9">
        <w:rPr>
          <w:lang w:eastAsia="en-GB"/>
        </w:rPr>
        <w:t>Let’s start to customize the test to our own needs. First</w:t>
      </w:r>
      <w:r w:rsidR="005E2797">
        <w:rPr>
          <w:lang w:eastAsia="en-GB"/>
        </w:rPr>
        <w:t>,</w:t>
      </w:r>
      <w:r w:rsidRPr="001856E9">
        <w:rPr>
          <w:lang w:eastAsia="en-GB"/>
        </w:rPr>
        <w:t xml:space="preserve"> change the name of</w:t>
      </w:r>
      <w:r>
        <w:rPr>
          <w:lang w:eastAsia="en-GB"/>
        </w:rPr>
        <w:t xml:space="preserve"> </w:t>
      </w:r>
      <w:r w:rsidRPr="001856E9">
        <w:rPr>
          <w:lang w:eastAsia="en-GB"/>
        </w:rPr>
        <w:t xml:space="preserve">the </w:t>
      </w:r>
      <w:r w:rsidRPr="00B12904">
        <w:rPr>
          <w:rStyle w:val="Literal"/>
        </w:rPr>
        <w:t>it_works</w:t>
      </w:r>
      <w:r w:rsidRPr="001856E9">
        <w:t xml:space="preserve"> function to a different name, such as </w:t>
      </w:r>
      <w:r w:rsidRPr="00B12904">
        <w:rPr>
          <w:rStyle w:val="Literal"/>
        </w:rPr>
        <w:t>exploration</w:t>
      </w:r>
      <w:r w:rsidRPr="001856E9">
        <w:rPr>
          <w:lang w:eastAsia="en-GB"/>
        </w:rPr>
        <w:t>, like so:</w:t>
      </w:r>
    </w:p>
    <w:p w14:paraId="332B8D70" w14:textId="0F0579A1" w:rsidR="001856E9" w:rsidRPr="001856E9" w:rsidRDefault="00996AFD" w:rsidP="008260F0">
      <w:pPr>
        <w:pStyle w:val="CodeLabel"/>
        <w:rPr>
          <w:lang w:eastAsia="en-GB"/>
        </w:rPr>
      </w:pPr>
      <w:r>
        <w:rPr>
          <w:lang w:eastAsia="en-GB"/>
        </w:rPr>
        <w:t>src</w:t>
      </w:r>
      <w:r w:rsidR="001856E9" w:rsidRPr="001856E9">
        <w:rPr>
          <w:lang w:eastAsia="en-GB"/>
        </w:rPr>
        <w:t>/lib.rs</w:t>
      </w:r>
    </w:p>
    <w:p w14:paraId="28DDE2CC" w14:textId="77777777" w:rsidR="001856E9" w:rsidRPr="00F75B08" w:rsidRDefault="001856E9" w:rsidP="00B12904">
      <w:pPr>
        <w:pStyle w:val="Code"/>
        <w:rPr>
          <w:rStyle w:val="LiteralGray"/>
        </w:rPr>
      </w:pPr>
      <w:r w:rsidRPr="00F75B08">
        <w:rPr>
          <w:rStyle w:val="LiteralGray"/>
        </w:rPr>
        <w:t>#[cfg(test)]</w:t>
      </w:r>
    </w:p>
    <w:p w14:paraId="63526F2B" w14:textId="77777777" w:rsidR="001856E9" w:rsidRPr="00F75B08" w:rsidRDefault="001856E9" w:rsidP="00B12904">
      <w:pPr>
        <w:pStyle w:val="Code"/>
        <w:rPr>
          <w:rStyle w:val="LiteralGray"/>
        </w:rPr>
      </w:pPr>
      <w:r w:rsidRPr="00F75B08">
        <w:rPr>
          <w:rStyle w:val="LiteralGray"/>
        </w:rPr>
        <w:t>mod tests {</w:t>
      </w:r>
    </w:p>
    <w:p w14:paraId="6C7FB443" w14:textId="77777777" w:rsidR="001856E9" w:rsidRPr="00F75B08" w:rsidRDefault="001856E9" w:rsidP="00B12904">
      <w:pPr>
        <w:pStyle w:val="Code"/>
        <w:rPr>
          <w:rStyle w:val="LiteralGray"/>
        </w:rPr>
      </w:pPr>
      <w:r w:rsidRPr="00F75B08">
        <w:rPr>
          <w:rStyle w:val="LiteralGray"/>
        </w:rPr>
        <w:t xml:space="preserve">    #[test]</w:t>
      </w:r>
    </w:p>
    <w:p w14:paraId="7A3360E7" w14:textId="37D894E4" w:rsidR="001856E9" w:rsidRDefault="001856E9" w:rsidP="00B12904">
      <w:pPr>
        <w:pStyle w:val="Code"/>
        <w:rPr>
          <w:lang w:eastAsia="en-GB"/>
        </w:rPr>
      </w:pPr>
      <w:r w:rsidRPr="001856E9">
        <w:rPr>
          <w:lang w:eastAsia="en-GB"/>
        </w:rPr>
        <w:t xml:space="preserve">    fn exploration() {</w:t>
      </w:r>
    </w:p>
    <w:p w14:paraId="72E72367" w14:textId="7E137C75" w:rsidR="007E7F04" w:rsidRPr="00F75B08" w:rsidRDefault="007E7F04" w:rsidP="007E7F04">
      <w:pPr>
        <w:pStyle w:val="Code"/>
        <w:rPr>
          <w:rStyle w:val="LiteralGray"/>
        </w:rPr>
      </w:pPr>
      <w:r w:rsidRPr="00F75B08">
        <w:rPr>
          <w:rStyle w:val="LiteralGray"/>
        </w:rPr>
        <w:t xml:space="preserve">        let result = 2 + 2;</w:t>
      </w:r>
    </w:p>
    <w:p w14:paraId="28460B93" w14:textId="0D56E9ED" w:rsidR="007E7F04" w:rsidRPr="00F75B08" w:rsidRDefault="007E7F04" w:rsidP="007E7F04">
      <w:pPr>
        <w:pStyle w:val="Code"/>
        <w:rPr>
          <w:rStyle w:val="LiteralGray"/>
        </w:rPr>
      </w:pPr>
      <w:r w:rsidRPr="00F75B08">
        <w:rPr>
          <w:rStyle w:val="LiteralGray"/>
        </w:rPr>
        <w:t xml:space="preserve">        assert_eq!(result, 4);</w:t>
      </w:r>
    </w:p>
    <w:p w14:paraId="0B7B8EDC" w14:textId="77777777" w:rsidR="001856E9" w:rsidRPr="00F75B08" w:rsidRDefault="001856E9" w:rsidP="00B12904">
      <w:pPr>
        <w:pStyle w:val="Code"/>
        <w:rPr>
          <w:rStyle w:val="LiteralGray"/>
        </w:rPr>
      </w:pPr>
      <w:r w:rsidRPr="00F75B08">
        <w:rPr>
          <w:rStyle w:val="LiteralGray"/>
        </w:rPr>
        <w:t xml:space="preserve">    }</w:t>
      </w:r>
    </w:p>
    <w:p w14:paraId="1E24412D" w14:textId="77777777" w:rsidR="001856E9" w:rsidRPr="00F75B08" w:rsidRDefault="001856E9" w:rsidP="00B12904">
      <w:pPr>
        <w:pStyle w:val="Code"/>
        <w:rPr>
          <w:rStyle w:val="LiteralGray"/>
        </w:rPr>
      </w:pPr>
      <w:r w:rsidRPr="00F75B08">
        <w:rPr>
          <w:rStyle w:val="LiteralGray"/>
        </w:rPr>
        <w:t>}</w:t>
      </w:r>
    </w:p>
    <w:p w14:paraId="6FE5181D" w14:textId="532EFB14" w:rsidR="001856E9" w:rsidRPr="001856E9" w:rsidRDefault="001856E9" w:rsidP="001856E9">
      <w:pPr>
        <w:pStyle w:val="Body"/>
        <w:rPr>
          <w:lang w:eastAsia="en-GB"/>
        </w:rPr>
      </w:pPr>
      <w:r w:rsidRPr="001856E9">
        <w:t xml:space="preserve">Then run </w:t>
      </w:r>
      <w:r w:rsidRPr="00B12904">
        <w:rPr>
          <w:rStyle w:val="Literal"/>
        </w:rPr>
        <w:t>cargo test</w:t>
      </w:r>
      <w:r w:rsidRPr="001856E9">
        <w:t xml:space="preserve"> again. The output now shows </w:t>
      </w:r>
      <w:r w:rsidRPr="00B12904">
        <w:rPr>
          <w:rStyle w:val="Literal"/>
        </w:rPr>
        <w:t>exploration</w:t>
      </w:r>
      <w:r w:rsidRPr="001856E9">
        <w:t xml:space="preserve"> instead of </w:t>
      </w:r>
      <w:r w:rsidRPr="00B12904">
        <w:rPr>
          <w:rStyle w:val="Literal"/>
        </w:rPr>
        <w:t>it_works</w:t>
      </w:r>
      <w:r w:rsidRPr="001856E9">
        <w:rPr>
          <w:lang w:eastAsia="en-GB"/>
        </w:rPr>
        <w:t>:</w:t>
      </w:r>
    </w:p>
    <w:p w14:paraId="42DAF64A" w14:textId="77777777" w:rsidR="001856E9" w:rsidRPr="001856E9" w:rsidRDefault="001856E9" w:rsidP="00B12904">
      <w:pPr>
        <w:pStyle w:val="Code"/>
        <w:rPr>
          <w:lang w:eastAsia="en-GB"/>
        </w:rPr>
      </w:pPr>
      <w:r w:rsidRPr="001856E9">
        <w:rPr>
          <w:lang w:eastAsia="en-GB"/>
        </w:rPr>
        <w:t>running 1 test</w:t>
      </w:r>
    </w:p>
    <w:p w14:paraId="65274222" w14:textId="77777777" w:rsidR="001856E9" w:rsidRPr="001856E9" w:rsidRDefault="001856E9" w:rsidP="00B12904">
      <w:pPr>
        <w:pStyle w:val="Code"/>
        <w:rPr>
          <w:lang w:eastAsia="en-GB"/>
        </w:rPr>
      </w:pPr>
      <w:r w:rsidRPr="001856E9">
        <w:rPr>
          <w:lang w:eastAsia="en-GB"/>
        </w:rPr>
        <w:t>test tests::exploration ... ok</w:t>
      </w:r>
    </w:p>
    <w:p w14:paraId="2E20F69B" w14:textId="77777777" w:rsidR="001856E9" w:rsidRPr="001856E9" w:rsidRDefault="001856E9" w:rsidP="00B12904">
      <w:pPr>
        <w:pStyle w:val="Code"/>
        <w:rPr>
          <w:lang w:eastAsia="en-GB"/>
        </w:rPr>
      </w:pPr>
    </w:p>
    <w:p w14:paraId="047D4082" w14:textId="1FD7ABF5" w:rsidR="00B4289E" w:rsidRDefault="001856E9" w:rsidP="00B12904">
      <w:pPr>
        <w:pStyle w:val="Code"/>
        <w:rPr>
          <w:lang w:eastAsia="en-GB"/>
        </w:rPr>
      </w:pPr>
      <w:r w:rsidRPr="001856E9">
        <w:rPr>
          <w:lang w:eastAsia="en-GB"/>
        </w:rPr>
        <w:t>test result: ok. 1 passed; 0 failed; 0 ignored; 0 measured; 0</w:t>
      </w:r>
    </w:p>
    <w:p w14:paraId="41A1737F" w14:textId="2F7FC04D" w:rsidR="001856E9" w:rsidRPr="001856E9" w:rsidRDefault="001856E9" w:rsidP="00B12904">
      <w:pPr>
        <w:pStyle w:val="Code"/>
        <w:rPr>
          <w:lang w:eastAsia="en-GB"/>
        </w:rPr>
      </w:pPr>
      <w:r w:rsidRPr="001856E9">
        <w:rPr>
          <w:lang w:eastAsia="en-GB"/>
        </w:rPr>
        <w:t>filtered out;</w:t>
      </w:r>
      <w:r w:rsidR="00EC64D8" w:rsidRPr="00EC64D8">
        <w:rPr>
          <w:lang w:eastAsia="en-GB"/>
        </w:rPr>
        <w:t xml:space="preserve"> finished in 0.00s</w:t>
      </w:r>
    </w:p>
    <w:p w14:paraId="69D8AB25" w14:textId="5EAFA78A" w:rsidR="001856E9" w:rsidRPr="001856E9" w:rsidRDefault="001856E9" w:rsidP="001856E9">
      <w:pPr>
        <w:pStyle w:val="Body"/>
        <w:rPr>
          <w:lang w:eastAsia="en-GB"/>
        </w:rPr>
      </w:pPr>
      <w:r w:rsidRPr="001856E9">
        <w:t xml:space="preserve">Now we’ll add another test, but this time we’ll make a test that fails! Tests fail when something in the test function panics. Each test is run in a new thread, and when the main thread sees that a test thread has died, the test is marked as failed. In </w:t>
      </w:r>
      <w:r w:rsidRPr="00767EB7">
        <w:rPr>
          <w:rStyle w:val="Xref"/>
        </w:rPr>
        <w:t>Chapter 9</w:t>
      </w:r>
      <w:r w:rsidRPr="001856E9">
        <w:t xml:space="preserve">, we talked about how the simplest way to panic is to call the </w:t>
      </w:r>
      <w:r w:rsidRPr="00B12904">
        <w:rPr>
          <w:rStyle w:val="Literal"/>
        </w:rPr>
        <w:t>panic!</w:t>
      </w:r>
      <w:r w:rsidRPr="001856E9">
        <w:t xml:space="preserve"> </w:t>
      </w:r>
      <w:r w:rsidRPr="001856E9">
        <w:lastRenderedPageBreak/>
        <w:t xml:space="preserve">macro. Enter the new test as a function named </w:t>
      </w:r>
      <w:r w:rsidRPr="00B12904">
        <w:rPr>
          <w:rStyle w:val="Literal"/>
        </w:rPr>
        <w:t>another</w:t>
      </w:r>
      <w:r w:rsidRPr="001856E9">
        <w:t xml:space="preserve">, so your </w:t>
      </w:r>
      <w:r w:rsidRPr="00055B79">
        <w:rPr>
          <w:rStyle w:val="Italic"/>
        </w:rPr>
        <w:t>src/lib.rs</w:t>
      </w:r>
      <w:r w:rsidRPr="001856E9">
        <w:rPr>
          <w:lang w:eastAsia="en-GB"/>
        </w:rPr>
        <w:t xml:space="preserve"> file looks like Listing 11-3.</w:t>
      </w:r>
    </w:p>
    <w:p w14:paraId="382AACBE" w14:textId="0A57AAFC" w:rsidR="001856E9" w:rsidRPr="001856E9" w:rsidRDefault="00996AFD" w:rsidP="008260F0">
      <w:pPr>
        <w:pStyle w:val="CodeLabel"/>
        <w:rPr>
          <w:lang w:eastAsia="en-GB"/>
        </w:rPr>
      </w:pPr>
      <w:r>
        <w:rPr>
          <w:lang w:eastAsia="en-GB"/>
        </w:rPr>
        <w:t>src</w:t>
      </w:r>
      <w:r w:rsidR="001856E9" w:rsidRPr="001856E9">
        <w:rPr>
          <w:lang w:eastAsia="en-GB"/>
        </w:rPr>
        <w:t>/lib.rs</w:t>
      </w:r>
    </w:p>
    <w:p w14:paraId="5831C9FE" w14:textId="77777777" w:rsidR="001856E9" w:rsidRPr="00F75B08" w:rsidRDefault="001856E9" w:rsidP="00B12904">
      <w:pPr>
        <w:pStyle w:val="Code"/>
        <w:rPr>
          <w:rStyle w:val="LiteralGray"/>
        </w:rPr>
      </w:pPr>
      <w:r w:rsidRPr="00F75B08">
        <w:rPr>
          <w:rStyle w:val="LiteralGray"/>
        </w:rPr>
        <w:t>#[cfg(test)]</w:t>
      </w:r>
    </w:p>
    <w:p w14:paraId="091EEE5E" w14:textId="77777777" w:rsidR="001856E9" w:rsidRPr="00F75B08" w:rsidRDefault="001856E9" w:rsidP="00B12904">
      <w:pPr>
        <w:pStyle w:val="Code"/>
        <w:rPr>
          <w:rStyle w:val="LiteralGray"/>
        </w:rPr>
      </w:pPr>
      <w:r w:rsidRPr="00F75B08">
        <w:rPr>
          <w:rStyle w:val="LiteralGray"/>
        </w:rPr>
        <w:t>mod tests {</w:t>
      </w:r>
    </w:p>
    <w:p w14:paraId="02AB3E81" w14:textId="77777777" w:rsidR="001856E9" w:rsidRPr="00F75B08" w:rsidRDefault="001856E9" w:rsidP="00B12904">
      <w:pPr>
        <w:pStyle w:val="Code"/>
        <w:rPr>
          <w:rStyle w:val="LiteralGray"/>
        </w:rPr>
      </w:pPr>
      <w:r w:rsidRPr="00F75B08">
        <w:rPr>
          <w:rStyle w:val="LiteralGray"/>
        </w:rPr>
        <w:t xml:space="preserve">    #[test]</w:t>
      </w:r>
    </w:p>
    <w:p w14:paraId="7E8990BC" w14:textId="77777777" w:rsidR="001856E9" w:rsidRPr="00F75B08" w:rsidRDefault="001856E9" w:rsidP="00B12904">
      <w:pPr>
        <w:pStyle w:val="Code"/>
        <w:rPr>
          <w:rStyle w:val="LiteralGray"/>
        </w:rPr>
      </w:pPr>
      <w:r w:rsidRPr="00F75B08">
        <w:rPr>
          <w:rStyle w:val="LiteralGray"/>
        </w:rPr>
        <w:t xml:space="preserve">    fn exploration() {</w:t>
      </w:r>
    </w:p>
    <w:p w14:paraId="7E826D23" w14:textId="77777777" w:rsidR="001856E9" w:rsidRPr="00F75B08" w:rsidRDefault="001856E9" w:rsidP="00B12904">
      <w:pPr>
        <w:pStyle w:val="Code"/>
        <w:rPr>
          <w:rStyle w:val="LiteralGray"/>
        </w:rPr>
      </w:pPr>
      <w:r w:rsidRPr="00F75B08">
        <w:rPr>
          <w:rStyle w:val="LiteralGray"/>
        </w:rPr>
        <w:t xml:space="preserve">        assert_eq!(2 + 2, 4);</w:t>
      </w:r>
    </w:p>
    <w:p w14:paraId="6CA1DDC2" w14:textId="77777777" w:rsidR="001856E9" w:rsidRPr="00F75B08" w:rsidRDefault="001856E9" w:rsidP="00B12904">
      <w:pPr>
        <w:pStyle w:val="Code"/>
        <w:rPr>
          <w:rStyle w:val="LiteralGray"/>
        </w:rPr>
      </w:pPr>
      <w:r w:rsidRPr="00F75B08">
        <w:rPr>
          <w:rStyle w:val="LiteralGray"/>
        </w:rPr>
        <w:t xml:space="preserve">    }</w:t>
      </w:r>
    </w:p>
    <w:p w14:paraId="18C55A08" w14:textId="77777777" w:rsidR="001856E9" w:rsidRPr="001856E9" w:rsidRDefault="001856E9" w:rsidP="00B12904">
      <w:pPr>
        <w:pStyle w:val="Code"/>
        <w:rPr>
          <w:lang w:eastAsia="en-GB"/>
        </w:rPr>
      </w:pPr>
    </w:p>
    <w:p w14:paraId="661BB6CD" w14:textId="77777777" w:rsidR="001856E9" w:rsidRPr="001856E9" w:rsidRDefault="001856E9" w:rsidP="00B12904">
      <w:pPr>
        <w:pStyle w:val="Code"/>
        <w:rPr>
          <w:lang w:eastAsia="en-GB"/>
        </w:rPr>
      </w:pPr>
      <w:r w:rsidRPr="001856E9">
        <w:rPr>
          <w:lang w:eastAsia="en-GB"/>
        </w:rPr>
        <w:t xml:space="preserve">    #[test]</w:t>
      </w:r>
    </w:p>
    <w:p w14:paraId="5040C4C4" w14:textId="77777777" w:rsidR="001856E9" w:rsidRPr="001856E9" w:rsidRDefault="001856E9" w:rsidP="00B12904">
      <w:pPr>
        <w:pStyle w:val="Code"/>
        <w:rPr>
          <w:lang w:eastAsia="en-GB"/>
        </w:rPr>
      </w:pPr>
      <w:r w:rsidRPr="001856E9">
        <w:rPr>
          <w:lang w:eastAsia="en-GB"/>
        </w:rPr>
        <w:t xml:space="preserve">    fn another() {</w:t>
      </w:r>
    </w:p>
    <w:p w14:paraId="5FC97B6D" w14:textId="77777777" w:rsidR="001856E9" w:rsidRPr="001856E9" w:rsidRDefault="001856E9" w:rsidP="00B12904">
      <w:pPr>
        <w:pStyle w:val="Code"/>
        <w:rPr>
          <w:lang w:eastAsia="en-GB"/>
        </w:rPr>
      </w:pPr>
      <w:r w:rsidRPr="001856E9">
        <w:rPr>
          <w:lang w:eastAsia="en-GB"/>
        </w:rPr>
        <w:t xml:space="preserve">        panic!("Make this test fail");</w:t>
      </w:r>
    </w:p>
    <w:p w14:paraId="4F90F7D6" w14:textId="77777777" w:rsidR="001856E9" w:rsidRPr="001856E9" w:rsidRDefault="001856E9" w:rsidP="00B12904">
      <w:pPr>
        <w:pStyle w:val="Code"/>
        <w:rPr>
          <w:lang w:eastAsia="en-GB"/>
        </w:rPr>
      </w:pPr>
      <w:r w:rsidRPr="001856E9">
        <w:rPr>
          <w:lang w:eastAsia="en-GB"/>
        </w:rPr>
        <w:t xml:space="preserve">    }</w:t>
      </w:r>
    </w:p>
    <w:p w14:paraId="0780B486" w14:textId="77777777" w:rsidR="001856E9" w:rsidRPr="00F75B08" w:rsidRDefault="001856E9" w:rsidP="00B12904">
      <w:pPr>
        <w:pStyle w:val="Code"/>
        <w:rPr>
          <w:rStyle w:val="LiteralGray"/>
        </w:rPr>
      </w:pPr>
      <w:r w:rsidRPr="00F75B08">
        <w:rPr>
          <w:rStyle w:val="LiteralGray"/>
        </w:rPr>
        <w:t>}</w:t>
      </w:r>
    </w:p>
    <w:p w14:paraId="6F9A1BBE" w14:textId="23885398" w:rsidR="001856E9" w:rsidRPr="001856E9" w:rsidRDefault="001856E9" w:rsidP="008260F0">
      <w:pPr>
        <w:pStyle w:val="CodeListingCaption"/>
        <w:rPr>
          <w:lang w:eastAsia="en-GB"/>
        </w:rPr>
      </w:pPr>
      <w:r w:rsidRPr="001856E9">
        <w:t xml:space="preserve">Adding a second test that will fail because we call the </w:t>
      </w:r>
      <w:r w:rsidRPr="00B12904">
        <w:rPr>
          <w:rStyle w:val="Literal"/>
        </w:rPr>
        <w:t>panic!</w:t>
      </w:r>
      <w:r>
        <w:rPr>
          <w:lang w:eastAsia="en-GB"/>
        </w:rPr>
        <w:t xml:space="preserve"> </w:t>
      </w:r>
      <w:r w:rsidRPr="001856E9">
        <w:rPr>
          <w:lang w:eastAsia="en-GB"/>
        </w:rPr>
        <w:t>macro</w:t>
      </w:r>
    </w:p>
    <w:p w14:paraId="06274888" w14:textId="1B2680E6" w:rsidR="001856E9" w:rsidRPr="001856E9" w:rsidRDefault="001856E9" w:rsidP="001856E9">
      <w:pPr>
        <w:pStyle w:val="Body"/>
        <w:rPr>
          <w:lang w:eastAsia="en-GB"/>
        </w:rPr>
      </w:pPr>
      <w:r w:rsidRPr="001856E9">
        <w:rPr>
          <w:lang w:eastAsia="en-GB"/>
        </w:rPr>
        <w:t xml:space="preserve">Run the tests again using </w:t>
      </w:r>
      <w:r w:rsidRPr="00B12904">
        <w:rPr>
          <w:rStyle w:val="Literal"/>
        </w:rPr>
        <w:t>cargo test</w:t>
      </w:r>
      <w:r w:rsidRPr="001856E9">
        <w:t xml:space="preserve">. The output should look like Listing 11-4, which shows that our </w:t>
      </w:r>
      <w:r w:rsidRPr="00B12904">
        <w:rPr>
          <w:rStyle w:val="Literal"/>
        </w:rPr>
        <w:t>exploration</w:t>
      </w:r>
      <w:r w:rsidRPr="001856E9">
        <w:t xml:space="preserve"> test passed and </w:t>
      </w:r>
      <w:r w:rsidRPr="00B12904">
        <w:rPr>
          <w:rStyle w:val="Literal"/>
        </w:rPr>
        <w:t>another</w:t>
      </w:r>
      <w:r w:rsidRPr="001856E9">
        <w:rPr>
          <w:lang w:eastAsia="en-GB"/>
        </w:rPr>
        <w:t xml:space="preserve"> failed.</w:t>
      </w:r>
    </w:p>
    <w:p w14:paraId="2C162A4D" w14:textId="77777777" w:rsidR="001856E9" w:rsidRPr="001856E9" w:rsidRDefault="001856E9" w:rsidP="00F75B08">
      <w:pPr>
        <w:pStyle w:val="Code"/>
        <w:rPr>
          <w:lang w:eastAsia="en-GB"/>
        </w:rPr>
      </w:pPr>
      <w:r w:rsidRPr="001856E9">
        <w:rPr>
          <w:lang w:eastAsia="en-GB"/>
        </w:rPr>
        <w:t>running 2 tests</w:t>
      </w:r>
    </w:p>
    <w:p w14:paraId="69619BD8" w14:textId="77777777" w:rsidR="001856E9" w:rsidRPr="001856E9" w:rsidRDefault="001856E9" w:rsidP="00F75B08">
      <w:pPr>
        <w:pStyle w:val="Code"/>
        <w:rPr>
          <w:lang w:eastAsia="en-GB"/>
        </w:rPr>
      </w:pPr>
      <w:r w:rsidRPr="001856E9">
        <w:rPr>
          <w:lang w:eastAsia="en-GB"/>
        </w:rPr>
        <w:t>test tests::exploration ... ok</w:t>
      </w:r>
    </w:p>
    <w:p w14:paraId="60A49F6F" w14:textId="253FAD5C" w:rsidR="001856E9" w:rsidRPr="001856E9" w:rsidRDefault="00AD0A46" w:rsidP="00F75B08">
      <w:pPr>
        <w:pStyle w:val="CodeAnnotated"/>
        <w:rPr>
          <w:lang w:eastAsia="en-GB"/>
        </w:rPr>
      </w:pPr>
      <w:r w:rsidRPr="008260F0">
        <w:rPr>
          <w:rStyle w:val="CodeAnnotation"/>
        </w:rPr>
        <w:t>1</w:t>
      </w:r>
      <w:r>
        <w:rPr>
          <w:lang w:eastAsia="en-GB"/>
        </w:rPr>
        <w:t xml:space="preserve"> </w:t>
      </w:r>
      <w:r w:rsidR="001856E9" w:rsidRPr="001856E9">
        <w:rPr>
          <w:lang w:eastAsia="en-GB"/>
        </w:rPr>
        <w:t>test tests::another ... FAILED</w:t>
      </w:r>
    </w:p>
    <w:p w14:paraId="268549BB" w14:textId="77777777" w:rsidR="001856E9" w:rsidRPr="001856E9" w:rsidRDefault="001856E9" w:rsidP="00F75B08">
      <w:pPr>
        <w:pStyle w:val="Code"/>
        <w:rPr>
          <w:lang w:eastAsia="en-GB"/>
        </w:rPr>
      </w:pPr>
    </w:p>
    <w:p w14:paraId="626A4DB1" w14:textId="39A8AACD" w:rsidR="001856E9" w:rsidRPr="001856E9" w:rsidRDefault="00AD0A46" w:rsidP="00F75B08">
      <w:pPr>
        <w:pStyle w:val="CodeAnnotated"/>
        <w:rPr>
          <w:lang w:eastAsia="en-GB"/>
        </w:rPr>
      </w:pPr>
      <w:r w:rsidRPr="008260F0">
        <w:rPr>
          <w:rStyle w:val="CodeAnnotation"/>
        </w:rPr>
        <w:t>2</w:t>
      </w:r>
      <w:r>
        <w:rPr>
          <w:lang w:eastAsia="en-GB"/>
        </w:rPr>
        <w:t xml:space="preserve"> </w:t>
      </w:r>
      <w:r w:rsidR="001856E9" w:rsidRPr="001856E9">
        <w:rPr>
          <w:lang w:eastAsia="en-GB"/>
        </w:rPr>
        <w:t>failures:</w:t>
      </w:r>
    </w:p>
    <w:p w14:paraId="23337970" w14:textId="77777777" w:rsidR="001856E9" w:rsidRPr="001856E9" w:rsidRDefault="001856E9" w:rsidP="00F75B08">
      <w:pPr>
        <w:pStyle w:val="Code"/>
        <w:rPr>
          <w:lang w:eastAsia="en-GB"/>
        </w:rPr>
      </w:pPr>
    </w:p>
    <w:p w14:paraId="08C67404" w14:textId="77777777" w:rsidR="001856E9" w:rsidRPr="001856E9" w:rsidRDefault="001856E9" w:rsidP="00F75B08">
      <w:pPr>
        <w:pStyle w:val="Code"/>
        <w:rPr>
          <w:lang w:eastAsia="en-GB"/>
        </w:rPr>
      </w:pPr>
      <w:r w:rsidRPr="001856E9">
        <w:rPr>
          <w:lang w:eastAsia="en-GB"/>
        </w:rPr>
        <w:t>---- tests::another stdout ----</w:t>
      </w:r>
    </w:p>
    <w:p w14:paraId="7D184BFB" w14:textId="34C409C5" w:rsidR="00B4289E" w:rsidRPr="001856E9" w:rsidRDefault="001856E9" w:rsidP="00F75B08">
      <w:pPr>
        <w:pStyle w:val="Code"/>
        <w:rPr>
          <w:lang w:eastAsia="en-GB"/>
        </w:rPr>
      </w:pPr>
      <w:r w:rsidRPr="001856E9">
        <w:rPr>
          <w:lang w:eastAsia="en-GB"/>
        </w:rPr>
        <w:t>thread 'main' panicked at 'Make this test fail', src/lib.rs:10:9</w:t>
      </w:r>
    </w:p>
    <w:p w14:paraId="02B8DC00" w14:textId="16AD4FE5" w:rsidR="00B4289E" w:rsidRDefault="001856E9" w:rsidP="00F75B08">
      <w:pPr>
        <w:pStyle w:val="Code"/>
        <w:rPr>
          <w:lang w:eastAsia="en-GB"/>
        </w:rPr>
      </w:pPr>
      <w:r w:rsidRPr="001856E9">
        <w:rPr>
          <w:lang w:eastAsia="en-GB"/>
        </w:rPr>
        <w:t>note: run with `RUST_BACKTRACE=1` environment variable to display</w:t>
      </w:r>
    </w:p>
    <w:p w14:paraId="59F920B2" w14:textId="08B0D3C5" w:rsidR="001856E9" w:rsidRPr="001856E9" w:rsidRDefault="001856E9" w:rsidP="00F75B08">
      <w:pPr>
        <w:pStyle w:val="Code"/>
        <w:rPr>
          <w:lang w:eastAsia="en-GB"/>
        </w:rPr>
      </w:pPr>
      <w:r w:rsidRPr="001856E9">
        <w:rPr>
          <w:lang w:eastAsia="en-GB"/>
        </w:rPr>
        <w:t>a backtrace</w:t>
      </w:r>
    </w:p>
    <w:p w14:paraId="45682920" w14:textId="77777777" w:rsidR="001856E9" w:rsidRPr="001856E9" w:rsidRDefault="001856E9" w:rsidP="00F75B08">
      <w:pPr>
        <w:pStyle w:val="Code"/>
        <w:rPr>
          <w:lang w:eastAsia="en-GB"/>
        </w:rPr>
      </w:pPr>
    </w:p>
    <w:p w14:paraId="47FE9002" w14:textId="28A06824" w:rsidR="001856E9" w:rsidRPr="001856E9" w:rsidRDefault="00D92E08" w:rsidP="00F75B08">
      <w:pPr>
        <w:pStyle w:val="CodeAnnotated"/>
        <w:rPr>
          <w:lang w:eastAsia="en-GB"/>
        </w:rPr>
      </w:pPr>
      <w:r w:rsidRPr="008260F0">
        <w:rPr>
          <w:rStyle w:val="CodeAnnotation"/>
        </w:rPr>
        <w:t>3</w:t>
      </w:r>
      <w:r>
        <w:rPr>
          <w:lang w:eastAsia="en-GB"/>
        </w:rPr>
        <w:t xml:space="preserve"> </w:t>
      </w:r>
      <w:r w:rsidR="001856E9" w:rsidRPr="001856E9">
        <w:rPr>
          <w:lang w:eastAsia="en-GB"/>
        </w:rPr>
        <w:t>failures:</w:t>
      </w:r>
    </w:p>
    <w:p w14:paraId="0BE77F56" w14:textId="77777777" w:rsidR="001856E9" w:rsidRPr="001856E9" w:rsidRDefault="001856E9" w:rsidP="00F75B08">
      <w:pPr>
        <w:pStyle w:val="Code"/>
        <w:rPr>
          <w:lang w:eastAsia="en-GB"/>
        </w:rPr>
      </w:pPr>
      <w:r w:rsidRPr="001856E9">
        <w:rPr>
          <w:lang w:eastAsia="en-GB"/>
        </w:rPr>
        <w:t xml:space="preserve">    tests::another</w:t>
      </w:r>
    </w:p>
    <w:p w14:paraId="4B0CBB37" w14:textId="77777777" w:rsidR="001856E9" w:rsidRPr="001856E9" w:rsidRDefault="001856E9" w:rsidP="00F75B08">
      <w:pPr>
        <w:pStyle w:val="Code"/>
        <w:rPr>
          <w:lang w:eastAsia="en-GB"/>
        </w:rPr>
      </w:pPr>
    </w:p>
    <w:p w14:paraId="59C0F8B9" w14:textId="0BB0B13E" w:rsidR="00D92E08" w:rsidRDefault="00D92E08" w:rsidP="00F75B08">
      <w:pPr>
        <w:pStyle w:val="CodeAnnotated"/>
        <w:rPr>
          <w:lang w:eastAsia="en-GB"/>
        </w:rPr>
      </w:pPr>
      <w:r w:rsidRPr="008260F0">
        <w:rPr>
          <w:rStyle w:val="CodeAnnotation"/>
        </w:rPr>
        <w:t>4</w:t>
      </w:r>
      <w:r>
        <w:rPr>
          <w:lang w:eastAsia="en-GB"/>
        </w:rPr>
        <w:t xml:space="preserve"> </w:t>
      </w:r>
      <w:r w:rsidR="001856E9" w:rsidRPr="001856E9">
        <w:rPr>
          <w:lang w:eastAsia="en-GB"/>
        </w:rPr>
        <w:t>test result: FAILED. 1 passed; 1 failed; 0 ignored; 0 measured; 0</w:t>
      </w:r>
    </w:p>
    <w:p w14:paraId="427716EE" w14:textId="6708FAF1" w:rsidR="001856E9" w:rsidRPr="001856E9" w:rsidRDefault="001856E9" w:rsidP="00F75B08">
      <w:pPr>
        <w:pStyle w:val="CodeAnnotated"/>
        <w:rPr>
          <w:lang w:eastAsia="en-GB"/>
        </w:rPr>
      </w:pPr>
      <w:r w:rsidRPr="001856E9">
        <w:rPr>
          <w:lang w:eastAsia="en-GB"/>
        </w:rPr>
        <w:t>filtered out; finished in 0.00s</w:t>
      </w:r>
    </w:p>
    <w:p w14:paraId="6DB77C27" w14:textId="77777777" w:rsidR="001856E9" w:rsidRPr="001856E9" w:rsidRDefault="001856E9" w:rsidP="00F75B08">
      <w:pPr>
        <w:pStyle w:val="Code"/>
        <w:rPr>
          <w:lang w:eastAsia="en-GB"/>
        </w:rPr>
      </w:pPr>
    </w:p>
    <w:p w14:paraId="3322E040" w14:textId="77777777" w:rsidR="001856E9" w:rsidRPr="001856E9" w:rsidRDefault="001856E9" w:rsidP="00F75B08">
      <w:pPr>
        <w:pStyle w:val="Code"/>
        <w:rPr>
          <w:lang w:eastAsia="en-GB"/>
        </w:rPr>
      </w:pPr>
      <w:r w:rsidRPr="001856E9">
        <w:rPr>
          <w:lang w:eastAsia="en-GB"/>
        </w:rPr>
        <w:t>error: test failed, to rerun pass '--lib'</w:t>
      </w:r>
    </w:p>
    <w:p w14:paraId="5C01C94C" w14:textId="7701C240" w:rsidR="001856E9" w:rsidRPr="001856E9" w:rsidRDefault="001856E9" w:rsidP="008260F0">
      <w:pPr>
        <w:pStyle w:val="CodeListingCaption"/>
        <w:rPr>
          <w:lang w:eastAsia="en-GB"/>
        </w:rPr>
      </w:pPr>
      <w:r w:rsidRPr="001856E9">
        <w:rPr>
          <w:lang w:eastAsia="en-GB"/>
        </w:rPr>
        <w:t>Test results when one test passes and one test fails</w:t>
      </w:r>
    </w:p>
    <w:p w14:paraId="4B943E7A" w14:textId="529754AA" w:rsidR="001856E9" w:rsidRPr="001856E9" w:rsidRDefault="001856E9" w:rsidP="001856E9">
      <w:pPr>
        <w:pStyle w:val="Body"/>
        <w:rPr>
          <w:lang w:eastAsia="en-GB"/>
        </w:rPr>
      </w:pPr>
      <w:r w:rsidRPr="001856E9">
        <w:t xml:space="preserve">Instead of </w:t>
      </w:r>
      <w:r w:rsidRPr="00B12904">
        <w:rPr>
          <w:rStyle w:val="Literal"/>
        </w:rPr>
        <w:t>ok</w:t>
      </w:r>
      <w:r w:rsidRPr="001856E9">
        <w:t xml:space="preserve">, the line </w:t>
      </w:r>
      <w:r w:rsidRPr="00B12904">
        <w:rPr>
          <w:rStyle w:val="Literal"/>
        </w:rPr>
        <w:t>test tests::another</w:t>
      </w:r>
      <w:r w:rsidRPr="001856E9">
        <w:t xml:space="preserve"> shows </w:t>
      </w:r>
      <w:r w:rsidRPr="00B12904">
        <w:rPr>
          <w:rStyle w:val="Literal"/>
        </w:rPr>
        <w:t>FAILED</w:t>
      </w:r>
      <w:r w:rsidRPr="001856E9">
        <w:t xml:space="preserve"> </w:t>
      </w:r>
      <w:r w:rsidR="008260F0" w:rsidRPr="008260F0">
        <w:rPr>
          <w:rStyle w:val="CodeAnnotation"/>
        </w:rPr>
        <w:t>1</w:t>
      </w:r>
      <w:r w:rsidRPr="001856E9">
        <w:t xml:space="preserve">. Two new sections appear between the individual results and the summary: the first </w:t>
      </w:r>
      <w:r w:rsidR="008260F0" w:rsidRPr="008260F0">
        <w:rPr>
          <w:rStyle w:val="CodeAnnotation"/>
        </w:rPr>
        <w:t>2</w:t>
      </w:r>
      <w:r w:rsidRPr="001856E9">
        <w:t xml:space="preserve"> displays the detailed reason for each test failure. In this case, we get the details that </w:t>
      </w:r>
      <w:r w:rsidRPr="00B12904">
        <w:rPr>
          <w:rStyle w:val="Literal"/>
        </w:rPr>
        <w:t>another</w:t>
      </w:r>
      <w:r w:rsidRPr="001856E9">
        <w:t xml:space="preserve"> failed because it </w:t>
      </w:r>
      <w:r w:rsidRPr="00B12904">
        <w:rPr>
          <w:rStyle w:val="Literal"/>
        </w:rPr>
        <w:t>panicked at 'Make this test fail'</w:t>
      </w:r>
      <w:r w:rsidRPr="001856E9">
        <w:t xml:space="preserve"> on line 10 in the </w:t>
      </w:r>
      <w:r w:rsidRPr="00055B79">
        <w:rPr>
          <w:rStyle w:val="Italic"/>
        </w:rPr>
        <w:t>src/lib.rs</w:t>
      </w:r>
      <w:r w:rsidRPr="001856E9">
        <w:rPr>
          <w:lang w:eastAsia="en-GB"/>
        </w:rPr>
        <w:t xml:space="preserve"> file. The next section </w:t>
      </w:r>
      <w:r w:rsidR="008260F0" w:rsidRPr="008260F0">
        <w:rPr>
          <w:rStyle w:val="CodeAnnotation"/>
        </w:rPr>
        <w:t>3</w:t>
      </w:r>
      <w:r w:rsidRPr="001856E9">
        <w:rPr>
          <w:lang w:eastAsia="en-GB"/>
        </w:rPr>
        <w:t xml:space="preserve"> lists just the names of</w:t>
      </w:r>
      <w:r>
        <w:rPr>
          <w:lang w:eastAsia="en-GB"/>
        </w:rPr>
        <w:t xml:space="preserve"> </w:t>
      </w:r>
      <w:r w:rsidRPr="001856E9">
        <w:rPr>
          <w:lang w:eastAsia="en-GB"/>
        </w:rPr>
        <w:t>all the failing tests, which is useful when there are lots of tests and lots of</w:t>
      </w:r>
      <w:r>
        <w:rPr>
          <w:lang w:eastAsia="en-GB"/>
        </w:rPr>
        <w:t xml:space="preserve"> </w:t>
      </w:r>
      <w:r w:rsidRPr="001856E9">
        <w:rPr>
          <w:lang w:eastAsia="en-GB"/>
        </w:rPr>
        <w:t>detailed failing test output. We can use the name of a failing test to run just</w:t>
      </w:r>
      <w:r>
        <w:rPr>
          <w:lang w:eastAsia="en-GB"/>
        </w:rPr>
        <w:t xml:space="preserve"> </w:t>
      </w:r>
      <w:r w:rsidRPr="001856E9">
        <w:rPr>
          <w:lang w:eastAsia="en-GB"/>
        </w:rPr>
        <w:t>that test to more easily debug it; we’ll talk more about ways to run tests in</w:t>
      </w:r>
      <w:r>
        <w:rPr>
          <w:lang w:eastAsia="en-GB"/>
        </w:rPr>
        <w:t xml:space="preserve"> </w:t>
      </w:r>
      <w:r w:rsidRPr="00F75B08">
        <w:rPr>
          <w:rStyle w:val="Xref"/>
        </w:rPr>
        <w:t>“Controlling How Tests Are Run”</w:t>
      </w:r>
      <w:r w:rsidRPr="001856E9">
        <w:rPr>
          <w:lang w:eastAsia="en-GB"/>
        </w:rPr>
        <w:t xml:space="preserve"> </w:t>
      </w:r>
      <w:r w:rsidR="00B1494A">
        <w:rPr>
          <w:lang w:eastAsia="en-GB"/>
        </w:rPr>
        <w:t xml:space="preserve">on </w:t>
      </w:r>
      <w:r w:rsidR="00B1494A" w:rsidRPr="00F75B08">
        <w:rPr>
          <w:rStyle w:val="Xref"/>
        </w:rPr>
        <w:t>page XX</w:t>
      </w:r>
      <w:r w:rsidRPr="001856E9">
        <w:rPr>
          <w:lang w:eastAsia="en-GB"/>
        </w:rPr>
        <w:t>.</w:t>
      </w:r>
    </w:p>
    <w:p w14:paraId="112DAE4E" w14:textId="69665E85" w:rsidR="001856E9" w:rsidRPr="001856E9" w:rsidRDefault="001856E9" w:rsidP="001856E9">
      <w:pPr>
        <w:pStyle w:val="Body"/>
        <w:rPr>
          <w:lang w:eastAsia="en-GB"/>
        </w:rPr>
      </w:pPr>
      <w:r w:rsidRPr="001856E9">
        <w:rPr>
          <w:lang w:eastAsia="en-GB"/>
        </w:rPr>
        <w:t xml:space="preserve">The summary line displays at the end </w:t>
      </w:r>
      <w:r w:rsidR="008260F0" w:rsidRPr="008260F0">
        <w:rPr>
          <w:rStyle w:val="CodeAnnotation"/>
        </w:rPr>
        <w:t>4</w:t>
      </w:r>
      <w:r w:rsidRPr="001856E9">
        <w:rPr>
          <w:lang w:eastAsia="en-GB"/>
        </w:rPr>
        <w:t xml:space="preserve">: overall, our test result is </w:t>
      </w:r>
      <w:r w:rsidRPr="00B12904">
        <w:rPr>
          <w:rStyle w:val="Literal"/>
        </w:rPr>
        <w:t>FAILED</w:t>
      </w:r>
      <w:r w:rsidRPr="001856E9">
        <w:rPr>
          <w:lang w:eastAsia="en-GB"/>
        </w:rPr>
        <w:t>.</w:t>
      </w:r>
      <w:r>
        <w:rPr>
          <w:lang w:eastAsia="en-GB"/>
        </w:rPr>
        <w:t xml:space="preserve"> </w:t>
      </w:r>
      <w:r w:rsidRPr="001856E9">
        <w:rPr>
          <w:lang w:eastAsia="en-GB"/>
        </w:rPr>
        <w:lastRenderedPageBreak/>
        <w:t>We had one test pass and one test fail.</w:t>
      </w:r>
    </w:p>
    <w:p w14:paraId="2084B3F7" w14:textId="5B94E9FA" w:rsidR="001856E9" w:rsidRPr="001856E9" w:rsidRDefault="001856E9" w:rsidP="001856E9">
      <w:pPr>
        <w:pStyle w:val="Body"/>
        <w:rPr>
          <w:lang w:eastAsia="en-GB"/>
        </w:rPr>
      </w:pPr>
      <w:r w:rsidRPr="001856E9">
        <w:rPr>
          <w:lang w:eastAsia="en-GB"/>
        </w:rPr>
        <w:t>Now that you’ve seen what the test results look like in different scenarios,</w:t>
      </w:r>
      <w:r>
        <w:rPr>
          <w:lang w:eastAsia="en-GB"/>
        </w:rPr>
        <w:t xml:space="preserve"> </w:t>
      </w:r>
      <w:r w:rsidRPr="001856E9">
        <w:rPr>
          <w:lang w:eastAsia="en-GB"/>
        </w:rPr>
        <w:t xml:space="preserve">let’s look at some macros other than </w:t>
      </w:r>
      <w:r w:rsidRPr="00B12904">
        <w:rPr>
          <w:rStyle w:val="Literal"/>
        </w:rPr>
        <w:t>panic!</w:t>
      </w:r>
      <w:r w:rsidRPr="001856E9">
        <w:rPr>
          <w:lang w:eastAsia="en-GB"/>
        </w:rPr>
        <w:t xml:space="preserve"> that are useful in tests.</w:t>
      </w:r>
      <w:r w:rsidR="00220221">
        <w:rPr>
          <w:lang w:eastAsia="en-GB"/>
        </w:rPr>
        <w:fldChar w:fldCharType="begin"/>
      </w:r>
      <w:r w:rsidR="00220221">
        <w:instrText xml:space="preserve"> XE "test functions endRange" </w:instrText>
      </w:r>
      <w:r w:rsidR="00220221">
        <w:rPr>
          <w:lang w:eastAsia="en-GB"/>
        </w:rPr>
        <w:fldChar w:fldCharType="end"/>
      </w:r>
    </w:p>
    <w:bookmarkStart w:id="6" w:name="checking-results-with-the-`assert!`-macr"/>
    <w:bookmarkStart w:id="7" w:name="_Toc106891137"/>
    <w:bookmarkEnd w:id="6"/>
    <w:p w14:paraId="1DF8C51A" w14:textId="3C2CF4E5" w:rsidR="001856E9" w:rsidRPr="00B4289E" w:rsidRDefault="00151550" w:rsidP="008260F0">
      <w:pPr>
        <w:pStyle w:val="HeadB"/>
      </w:pPr>
      <w:r>
        <w:rPr>
          <w:lang w:eastAsia="en-GB"/>
        </w:rPr>
        <w:fldChar w:fldCharType="begin"/>
      </w:r>
      <w:r>
        <w:instrText xml:space="preserve"> XE "assert! macro startRange" </w:instrText>
      </w:r>
      <w:r>
        <w:rPr>
          <w:lang w:eastAsia="en-GB"/>
        </w:rPr>
        <w:fldChar w:fldCharType="end"/>
      </w:r>
      <w:r w:rsidR="001856E9" w:rsidRPr="00B4289E">
        <w:t xml:space="preserve">Checking Results with the </w:t>
      </w:r>
      <w:r w:rsidR="001856E9" w:rsidRPr="001856E9">
        <w:rPr>
          <w:lang w:eastAsia="en-GB"/>
        </w:rPr>
        <w:t>assert!</w:t>
      </w:r>
      <w:r w:rsidR="001856E9" w:rsidRPr="00B4289E">
        <w:t xml:space="preserve"> Macro</w:t>
      </w:r>
      <w:bookmarkEnd w:id="7"/>
    </w:p>
    <w:p w14:paraId="6BAE3D07" w14:textId="378BB3EF" w:rsidR="001856E9" w:rsidRPr="001856E9" w:rsidRDefault="001856E9" w:rsidP="001856E9">
      <w:pPr>
        <w:pStyle w:val="Body"/>
        <w:rPr>
          <w:lang w:eastAsia="en-GB"/>
        </w:rPr>
      </w:pPr>
      <w:r w:rsidRPr="001856E9">
        <w:t xml:space="preserve">The </w:t>
      </w:r>
      <w:r w:rsidRPr="00B12904">
        <w:rPr>
          <w:rStyle w:val="Literal"/>
        </w:rPr>
        <w:t>assert!</w:t>
      </w:r>
      <w:r w:rsidRPr="001856E9">
        <w:t xml:space="preserve"> macro, provided by the standard library, is useful when you want to ensure that some condition in a test evaluates to </w:t>
      </w:r>
      <w:r w:rsidRPr="00B12904">
        <w:rPr>
          <w:rStyle w:val="Literal"/>
        </w:rPr>
        <w:t>true</w:t>
      </w:r>
      <w:r w:rsidRPr="001856E9">
        <w:t xml:space="preserve">. We give the </w:t>
      </w:r>
      <w:r w:rsidRPr="00B12904">
        <w:rPr>
          <w:rStyle w:val="Literal"/>
        </w:rPr>
        <w:t>assert!</w:t>
      </w:r>
      <w:r w:rsidRPr="001856E9">
        <w:t xml:space="preserve"> macro an argument that evaluates to a Boolean. If the value is </w:t>
      </w:r>
      <w:r w:rsidRPr="00B12904">
        <w:rPr>
          <w:rStyle w:val="Literal"/>
        </w:rPr>
        <w:t>true</w:t>
      </w:r>
      <w:r w:rsidRPr="001856E9">
        <w:t xml:space="preserve">, nothing happens and the test passes. If the value is </w:t>
      </w:r>
      <w:r w:rsidRPr="00B12904">
        <w:rPr>
          <w:rStyle w:val="Literal"/>
        </w:rPr>
        <w:t>false</w:t>
      </w:r>
      <w:r w:rsidRPr="001856E9">
        <w:t xml:space="preserve">, the </w:t>
      </w:r>
      <w:r w:rsidRPr="00B12904">
        <w:rPr>
          <w:rStyle w:val="Literal"/>
        </w:rPr>
        <w:t>assert!</w:t>
      </w:r>
      <w:r w:rsidRPr="001856E9">
        <w:t xml:space="preserve"> macro calls </w:t>
      </w:r>
      <w:r w:rsidRPr="00B12904">
        <w:rPr>
          <w:rStyle w:val="Literal"/>
        </w:rPr>
        <w:t>panic!</w:t>
      </w:r>
      <w:r w:rsidRPr="001856E9">
        <w:t xml:space="preserve"> to cause the test to fail. Using the </w:t>
      </w:r>
      <w:r w:rsidRPr="00B12904">
        <w:rPr>
          <w:rStyle w:val="Literal"/>
        </w:rPr>
        <w:t>assert!</w:t>
      </w:r>
      <w:r>
        <w:rPr>
          <w:lang w:eastAsia="en-GB"/>
        </w:rPr>
        <w:t xml:space="preserve"> </w:t>
      </w:r>
      <w:r w:rsidRPr="001856E9">
        <w:rPr>
          <w:lang w:eastAsia="en-GB"/>
        </w:rPr>
        <w:t>macro helps us check that our code is functioning in the way we intend.</w:t>
      </w:r>
    </w:p>
    <w:p w14:paraId="1668136E" w14:textId="0465238C" w:rsidR="001856E9" w:rsidRPr="001856E9" w:rsidRDefault="001856E9" w:rsidP="001856E9">
      <w:pPr>
        <w:pStyle w:val="Body"/>
        <w:rPr>
          <w:lang w:eastAsia="en-GB"/>
        </w:rPr>
      </w:pPr>
      <w:r w:rsidRPr="001856E9">
        <w:rPr>
          <w:lang w:eastAsia="en-GB"/>
        </w:rPr>
        <w:t xml:space="preserve">In Listing 5-15, we used a </w:t>
      </w:r>
      <w:r w:rsidRPr="00B12904">
        <w:rPr>
          <w:rStyle w:val="Literal"/>
        </w:rPr>
        <w:t>Rectangle</w:t>
      </w:r>
      <w:r w:rsidRPr="001856E9">
        <w:t xml:space="preserve"> struct and a </w:t>
      </w:r>
      <w:r w:rsidRPr="00B12904">
        <w:rPr>
          <w:rStyle w:val="Literal"/>
        </w:rPr>
        <w:t>can_hold</w:t>
      </w:r>
      <w:r w:rsidRPr="001856E9">
        <w:t xml:space="preserve"> method, which are repeated here in Listing 11-5. Let’s put this code in the </w:t>
      </w:r>
      <w:r w:rsidRPr="00055B79">
        <w:rPr>
          <w:rStyle w:val="Italic"/>
        </w:rPr>
        <w:t>src/lib.rs</w:t>
      </w:r>
      <w:r w:rsidRPr="001856E9">
        <w:t xml:space="preserve"> file, then write some tests for it using the </w:t>
      </w:r>
      <w:r w:rsidRPr="00B12904">
        <w:rPr>
          <w:rStyle w:val="Literal"/>
        </w:rPr>
        <w:t>assert!</w:t>
      </w:r>
      <w:r w:rsidRPr="001856E9">
        <w:rPr>
          <w:lang w:eastAsia="en-GB"/>
        </w:rPr>
        <w:t xml:space="preserve"> macro.</w:t>
      </w:r>
    </w:p>
    <w:p w14:paraId="31BE2D5E" w14:textId="28ED3B23" w:rsidR="001856E9" w:rsidRPr="001856E9" w:rsidRDefault="00996AFD" w:rsidP="008260F0">
      <w:pPr>
        <w:pStyle w:val="CodeLabel"/>
        <w:rPr>
          <w:lang w:eastAsia="en-GB"/>
        </w:rPr>
      </w:pPr>
      <w:r>
        <w:rPr>
          <w:lang w:eastAsia="en-GB"/>
        </w:rPr>
        <w:t>src</w:t>
      </w:r>
      <w:r w:rsidR="001856E9" w:rsidRPr="001856E9">
        <w:rPr>
          <w:lang w:eastAsia="en-GB"/>
        </w:rPr>
        <w:t>/lib.rs</w:t>
      </w:r>
    </w:p>
    <w:p w14:paraId="67DF30C9" w14:textId="77777777" w:rsidR="001856E9" w:rsidRPr="001856E9" w:rsidRDefault="001856E9" w:rsidP="00B12904">
      <w:pPr>
        <w:pStyle w:val="Code"/>
        <w:rPr>
          <w:lang w:eastAsia="en-GB"/>
        </w:rPr>
      </w:pPr>
      <w:r w:rsidRPr="001856E9">
        <w:rPr>
          <w:lang w:eastAsia="en-GB"/>
        </w:rPr>
        <w:t>#[derive(Debug)]</w:t>
      </w:r>
    </w:p>
    <w:p w14:paraId="785F6D5A" w14:textId="77777777" w:rsidR="001856E9" w:rsidRPr="001856E9" w:rsidRDefault="001856E9" w:rsidP="00B12904">
      <w:pPr>
        <w:pStyle w:val="Code"/>
        <w:rPr>
          <w:lang w:eastAsia="en-GB"/>
        </w:rPr>
      </w:pPr>
      <w:r w:rsidRPr="001856E9">
        <w:rPr>
          <w:lang w:eastAsia="en-GB"/>
        </w:rPr>
        <w:t>struct Rectangle {</w:t>
      </w:r>
    </w:p>
    <w:p w14:paraId="7FF309D5" w14:textId="77777777" w:rsidR="001856E9" w:rsidRPr="001856E9" w:rsidRDefault="001856E9" w:rsidP="00B12904">
      <w:pPr>
        <w:pStyle w:val="Code"/>
        <w:rPr>
          <w:lang w:eastAsia="en-GB"/>
        </w:rPr>
      </w:pPr>
      <w:r w:rsidRPr="001856E9">
        <w:rPr>
          <w:lang w:eastAsia="en-GB"/>
        </w:rPr>
        <w:t xml:space="preserve">    width: u32,</w:t>
      </w:r>
    </w:p>
    <w:p w14:paraId="29CD1F33" w14:textId="77777777" w:rsidR="001856E9" w:rsidRPr="001856E9" w:rsidRDefault="001856E9" w:rsidP="00B12904">
      <w:pPr>
        <w:pStyle w:val="Code"/>
        <w:rPr>
          <w:lang w:eastAsia="en-GB"/>
        </w:rPr>
      </w:pPr>
      <w:r w:rsidRPr="001856E9">
        <w:rPr>
          <w:lang w:eastAsia="en-GB"/>
        </w:rPr>
        <w:t xml:space="preserve">    height: u32,</w:t>
      </w:r>
    </w:p>
    <w:p w14:paraId="3D32B3E1" w14:textId="77777777" w:rsidR="001856E9" w:rsidRPr="001856E9" w:rsidRDefault="001856E9" w:rsidP="00B12904">
      <w:pPr>
        <w:pStyle w:val="Code"/>
        <w:rPr>
          <w:lang w:eastAsia="en-GB"/>
        </w:rPr>
      </w:pPr>
      <w:r w:rsidRPr="001856E9">
        <w:rPr>
          <w:lang w:eastAsia="en-GB"/>
        </w:rPr>
        <w:t>}</w:t>
      </w:r>
    </w:p>
    <w:p w14:paraId="5D2B9C19" w14:textId="77777777" w:rsidR="001856E9" w:rsidRPr="001856E9" w:rsidRDefault="001856E9" w:rsidP="00B12904">
      <w:pPr>
        <w:pStyle w:val="Code"/>
        <w:rPr>
          <w:lang w:eastAsia="en-GB"/>
        </w:rPr>
      </w:pPr>
    </w:p>
    <w:p w14:paraId="6D10515B" w14:textId="77777777" w:rsidR="001856E9" w:rsidRPr="001856E9" w:rsidRDefault="001856E9" w:rsidP="00B12904">
      <w:pPr>
        <w:pStyle w:val="Code"/>
        <w:rPr>
          <w:lang w:eastAsia="en-GB"/>
        </w:rPr>
      </w:pPr>
      <w:r w:rsidRPr="001856E9">
        <w:rPr>
          <w:lang w:eastAsia="en-GB"/>
        </w:rPr>
        <w:t>impl Rectangle {</w:t>
      </w:r>
    </w:p>
    <w:p w14:paraId="260E0DF1" w14:textId="77777777" w:rsidR="001856E9" w:rsidRPr="001856E9" w:rsidRDefault="001856E9" w:rsidP="00B12904">
      <w:pPr>
        <w:pStyle w:val="Code"/>
        <w:rPr>
          <w:lang w:eastAsia="en-GB"/>
        </w:rPr>
      </w:pPr>
      <w:r w:rsidRPr="001856E9">
        <w:rPr>
          <w:lang w:eastAsia="en-GB"/>
        </w:rPr>
        <w:t xml:space="preserve">    fn can_hold(&amp;self, other: &amp;Rectangle) -&gt; bool {</w:t>
      </w:r>
    </w:p>
    <w:p w14:paraId="04399006" w14:textId="77777777" w:rsidR="001856E9" w:rsidRPr="001856E9" w:rsidRDefault="001856E9" w:rsidP="00B12904">
      <w:pPr>
        <w:pStyle w:val="Code"/>
        <w:rPr>
          <w:lang w:eastAsia="en-GB"/>
        </w:rPr>
      </w:pPr>
      <w:r w:rsidRPr="001856E9">
        <w:rPr>
          <w:lang w:eastAsia="en-GB"/>
        </w:rPr>
        <w:t xml:space="preserve">        self.width &gt; other.width &amp;&amp; self.height &gt; other.height</w:t>
      </w:r>
    </w:p>
    <w:p w14:paraId="2F56F5DF" w14:textId="77777777" w:rsidR="001856E9" w:rsidRPr="001856E9" w:rsidRDefault="001856E9" w:rsidP="00B12904">
      <w:pPr>
        <w:pStyle w:val="Code"/>
        <w:rPr>
          <w:lang w:eastAsia="en-GB"/>
        </w:rPr>
      </w:pPr>
      <w:r w:rsidRPr="001856E9">
        <w:rPr>
          <w:lang w:eastAsia="en-GB"/>
        </w:rPr>
        <w:t xml:space="preserve">    }</w:t>
      </w:r>
    </w:p>
    <w:p w14:paraId="36232EA0" w14:textId="77777777" w:rsidR="001856E9" w:rsidRPr="001856E9" w:rsidRDefault="001856E9" w:rsidP="00B12904">
      <w:pPr>
        <w:pStyle w:val="Code"/>
        <w:rPr>
          <w:lang w:eastAsia="en-GB"/>
        </w:rPr>
      </w:pPr>
      <w:r w:rsidRPr="001856E9">
        <w:rPr>
          <w:lang w:eastAsia="en-GB"/>
        </w:rPr>
        <w:t>}</w:t>
      </w:r>
    </w:p>
    <w:p w14:paraId="7EC075F4" w14:textId="190354C3" w:rsidR="001856E9" w:rsidRPr="001856E9" w:rsidRDefault="001856E9" w:rsidP="00B4289E">
      <w:pPr>
        <w:pStyle w:val="CodeListingCaption"/>
        <w:rPr>
          <w:lang w:eastAsia="en-GB"/>
        </w:rPr>
      </w:pPr>
      <w:r w:rsidRPr="001856E9">
        <w:t xml:space="preserve">Using the </w:t>
      </w:r>
      <w:r w:rsidRPr="00B12904">
        <w:rPr>
          <w:rStyle w:val="Literal"/>
        </w:rPr>
        <w:t>Rectangle</w:t>
      </w:r>
      <w:r w:rsidRPr="001856E9">
        <w:t xml:space="preserve"> struct and its </w:t>
      </w:r>
      <w:r w:rsidRPr="00B12904">
        <w:rPr>
          <w:rStyle w:val="Literal"/>
        </w:rPr>
        <w:t>can_hold</w:t>
      </w:r>
      <w:r w:rsidRPr="001856E9">
        <w:rPr>
          <w:lang w:eastAsia="en-GB"/>
        </w:rPr>
        <w:t xml:space="preserve"> method from</w:t>
      </w:r>
      <w:r>
        <w:rPr>
          <w:lang w:eastAsia="en-GB"/>
        </w:rPr>
        <w:t xml:space="preserve"> </w:t>
      </w:r>
      <w:r w:rsidRPr="00767EB7">
        <w:rPr>
          <w:rStyle w:val="Xref"/>
        </w:rPr>
        <w:t>Chapter 5</w:t>
      </w:r>
    </w:p>
    <w:p w14:paraId="387A1CEF" w14:textId="745C5310" w:rsidR="001856E9" w:rsidRPr="001856E9" w:rsidRDefault="001856E9" w:rsidP="001856E9">
      <w:pPr>
        <w:pStyle w:val="Body"/>
        <w:rPr>
          <w:lang w:eastAsia="en-GB"/>
        </w:rPr>
      </w:pPr>
      <w:r w:rsidRPr="001856E9">
        <w:rPr>
          <w:lang w:eastAsia="en-GB"/>
        </w:rPr>
        <w:t xml:space="preserve">The </w:t>
      </w:r>
      <w:r w:rsidRPr="00B12904">
        <w:rPr>
          <w:rStyle w:val="Literal"/>
        </w:rPr>
        <w:t>can_hold</w:t>
      </w:r>
      <w:r w:rsidRPr="001856E9">
        <w:t xml:space="preserve"> method returns a Boolean, which means it’s a perfect use case for the </w:t>
      </w:r>
      <w:r w:rsidRPr="00B12904">
        <w:rPr>
          <w:rStyle w:val="Literal"/>
        </w:rPr>
        <w:t>assert!</w:t>
      </w:r>
      <w:r w:rsidRPr="001856E9">
        <w:t xml:space="preserve"> macro. In Listing 11-6, we write a test that exercises the </w:t>
      </w:r>
      <w:r w:rsidRPr="00B12904">
        <w:rPr>
          <w:rStyle w:val="Literal"/>
        </w:rPr>
        <w:t>can_hold</w:t>
      </w:r>
      <w:r w:rsidRPr="001856E9">
        <w:t xml:space="preserve"> method by creating a </w:t>
      </w:r>
      <w:r w:rsidRPr="00B12904">
        <w:rPr>
          <w:rStyle w:val="Literal"/>
        </w:rPr>
        <w:t>Rectangle</w:t>
      </w:r>
      <w:r w:rsidRPr="001856E9">
        <w:t xml:space="preserve"> instance that has a width of 8 and a height of 7 and asserting that it can hold another </w:t>
      </w:r>
      <w:r w:rsidRPr="00B12904">
        <w:rPr>
          <w:rStyle w:val="Literal"/>
        </w:rPr>
        <w:t>Rectangle</w:t>
      </w:r>
      <w:r w:rsidRPr="001856E9">
        <w:rPr>
          <w:lang w:eastAsia="en-GB"/>
        </w:rPr>
        <w:t xml:space="preserve"> instance that</w:t>
      </w:r>
      <w:r>
        <w:rPr>
          <w:lang w:eastAsia="en-GB"/>
        </w:rPr>
        <w:t xml:space="preserve"> </w:t>
      </w:r>
      <w:r w:rsidRPr="001856E9">
        <w:rPr>
          <w:lang w:eastAsia="en-GB"/>
        </w:rPr>
        <w:t>has a width of 5 and a height of 1.</w:t>
      </w:r>
    </w:p>
    <w:p w14:paraId="3FB4CA13" w14:textId="67E6F47F" w:rsidR="001856E9" w:rsidRPr="001856E9" w:rsidRDefault="00996AFD" w:rsidP="008260F0">
      <w:pPr>
        <w:pStyle w:val="CodeLabel"/>
        <w:rPr>
          <w:lang w:eastAsia="en-GB"/>
        </w:rPr>
      </w:pPr>
      <w:r>
        <w:rPr>
          <w:lang w:eastAsia="en-GB"/>
        </w:rPr>
        <w:t>src</w:t>
      </w:r>
      <w:r w:rsidR="001856E9" w:rsidRPr="001856E9">
        <w:rPr>
          <w:lang w:eastAsia="en-GB"/>
        </w:rPr>
        <w:t>/lib.rs</w:t>
      </w:r>
    </w:p>
    <w:p w14:paraId="15B91F29" w14:textId="77777777" w:rsidR="001856E9" w:rsidRPr="001856E9" w:rsidRDefault="001856E9" w:rsidP="00B12904">
      <w:pPr>
        <w:pStyle w:val="Code"/>
        <w:rPr>
          <w:lang w:eastAsia="en-GB"/>
        </w:rPr>
      </w:pPr>
      <w:r w:rsidRPr="001856E9">
        <w:rPr>
          <w:lang w:eastAsia="en-GB"/>
        </w:rPr>
        <w:t>#[cfg(test)]</w:t>
      </w:r>
    </w:p>
    <w:p w14:paraId="79ED1CB7" w14:textId="77777777" w:rsidR="001856E9" w:rsidRPr="001856E9" w:rsidRDefault="001856E9" w:rsidP="00B12904">
      <w:pPr>
        <w:pStyle w:val="Code"/>
        <w:rPr>
          <w:lang w:eastAsia="en-GB"/>
        </w:rPr>
      </w:pPr>
      <w:r w:rsidRPr="001856E9">
        <w:rPr>
          <w:lang w:eastAsia="en-GB"/>
        </w:rPr>
        <w:t>mod tests {</w:t>
      </w:r>
    </w:p>
    <w:p w14:paraId="18739ADC" w14:textId="1B6B6CB6" w:rsidR="001856E9" w:rsidRPr="001856E9" w:rsidRDefault="002E62F6" w:rsidP="002E62F6">
      <w:pPr>
        <w:pStyle w:val="Code"/>
        <w:rPr>
          <w:lang w:eastAsia="en-GB"/>
        </w:rPr>
      </w:pPr>
      <w:r w:rsidRPr="00F75B08">
        <w:t xml:space="preserve">  </w:t>
      </w:r>
      <w:r w:rsidR="008260F0" w:rsidRPr="008260F0">
        <w:rPr>
          <w:rStyle w:val="CodeAnnotation"/>
        </w:rPr>
        <w:t>1</w:t>
      </w:r>
      <w:r w:rsidR="001856E9" w:rsidRPr="001856E9">
        <w:rPr>
          <w:lang w:eastAsia="en-GB"/>
        </w:rPr>
        <w:t xml:space="preserve"> use super::*;</w:t>
      </w:r>
    </w:p>
    <w:p w14:paraId="26089F7F" w14:textId="77777777" w:rsidR="001856E9" w:rsidRPr="001856E9" w:rsidRDefault="001856E9" w:rsidP="00B12904">
      <w:pPr>
        <w:pStyle w:val="Code"/>
        <w:rPr>
          <w:lang w:eastAsia="en-GB"/>
        </w:rPr>
      </w:pPr>
    </w:p>
    <w:p w14:paraId="33DBA01B" w14:textId="77777777" w:rsidR="001856E9" w:rsidRPr="001856E9" w:rsidRDefault="001856E9" w:rsidP="00B12904">
      <w:pPr>
        <w:pStyle w:val="Code"/>
        <w:rPr>
          <w:lang w:eastAsia="en-GB"/>
        </w:rPr>
      </w:pPr>
      <w:r w:rsidRPr="001856E9">
        <w:rPr>
          <w:lang w:eastAsia="en-GB"/>
        </w:rPr>
        <w:t xml:space="preserve">    #[test]</w:t>
      </w:r>
    </w:p>
    <w:p w14:paraId="0B9A04E7" w14:textId="23E88A53" w:rsidR="001856E9" w:rsidRPr="001856E9" w:rsidRDefault="002E62F6" w:rsidP="00B12904">
      <w:pPr>
        <w:pStyle w:val="Code"/>
        <w:rPr>
          <w:lang w:eastAsia="en-GB"/>
        </w:rPr>
      </w:pPr>
      <w:r w:rsidRPr="00F75B08">
        <w:t xml:space="preserve">  </w:t>
      </w:r>
      <w:r w:rsidR="008260F0" w:rsidRPr="008260F0">
        <w:rPr>
          <w:rStyle w:val="CodeAnnotation"/>
        </w:rPr>
        <w:t>2</w:t>
      </w:r>
      <w:r w:rsidR="001856E9" w:rsidRPr="001856E9">
        <w:rPr>
          <w:lang w:eastAsia="en-GB"/>
        </w:rPr>
        <w:t xml:space="preserve"> fn larger_can_hold_smaller() {</w:t>
      </w:r>
    </w:p>
    <w:p w14:paraId="2EBAC445" w14:textId="2D2C1A7C" w:rsidR="001856E9" w:rsidRPr="001856E9" w:rsidRDefault="001856E9" w:rsidP="00B12904">
      <w:pPr>
        <w:pStyle w:val="Code"/>
        <w:rPr>
          <w:lang w:eastAsia="en-GB"/>
        </w:rPr>
      </w:pPr>
      <w:r w:rsidRPr="001856E9">
        <w:rPr>
          <w:lang w:eastAsia="en-GB"/>
        </w:rPr>
        <w:t xml:space="preserve">  </w:t>
      </w:r>
      <w:r w:rsidR="00A94268">
        <w:rPr>
          <w:lang w:eastAsia="en-GB"/>
        </w:rPr>
        <w:t xml:space="preserve">  </w:t>
      </w:r>
      <w:r w:rsidRPr="001856E9">
        <w:rPr>
          <w:lang w:eastAsia="en-GB"/>
        </w:rPr>
        <w:t xml:space="preserve">  </w:t>
      </w:r>
      <w:r w:rsidR="008260F0" w:rsidRPr="008260F0">
        <w:rPr>
          <w:rStyle w:val="CodeAnnotation"/>
        </w:rPr>
        <w:t>3</w:t>
      </w:r>
      <w:r w:rsidRPr="001856E9">
        <w:rPr>
          <w:lang w:eastAsia="en-GB"/>
        </w:rPr>
        <w:t xml:space="preserve"> let larger = Rectangle {</w:t>
      </w:r>
    </w:p>
    <w:p w14:paraId="4E08674D" w14:textId="77777777" w:rsidR="001856E9" w:rsidRPr="001856E9" w:rsidRDefault="001856E9" w:rsidP="00B12904">
      <w:pPr>
        <w:pStyle w:val="Code"/>
        <w:rPr>
          <w:lang w:eastAsia="en-GB"/>
        </w:rPr>
      </w:pPr>
      <w:r w:rsidRPr="001856E9">
        <w:rPr>
          <w:lang w:eastAsia="en-GB"/>
        </w:rPr>
        <w:t xml:space="preserve">            width: 8,</w:t>
      </w:r>
    </w:p>
    <w:p w14:paraId="336FE5D1" w14:textId="77777777" w:rsidR="001856E9" w:rsidRPr="001856E9" w:rsidRDefault="001856E9" w:rsidP="00B12904">
      <w:pPr>
        <w:pStyle w:val="Code"/>
        <w:rPr>
          <w:lang w:eastAsia="en-GB"/>
        </w:rPr>
      </w:pPr>
      <w:r w:rsidRPr="001856E9">
        <w:rPr>
          <w:lang w:eastAsia="en-GB"/>
        </w:rPr>
        <w:t xml:space="preserve">            height: 7,</w:t>
      </w:r>
    </w:p>
    <w:p w14:paraId="66D04B87" w14:textId="77777777" w:rsidR="001856E9" w:rsidRPr="001856E9" w:rsidRDefault="001856E9" w:rsidP="00B12904">
      <w:pPr>
        <w:pStyle w:val="Code"/>
        <w:rPr>
          <w:lang w:eastAsia="en-GB"/>
        </w:rPr>
      </w:pPr>
      <w:r w:rsidRPr="001856E9">
        <w:rPr>
          <w:lang w:eastAsia="en-GB"/>
        </w:rPr>
        <w:t xml:space="preserve">        };</w:t>
      </w:r>
    </w:p>
    <w:p w14:paraId="5FEE7A9E" w14:textId="77777777" w:rsidR="001856E9" w:rsidRPr="001856E9" w:rsidRDefault="001856E9" w:rsidP="00B12904">
      <w:pPr>
        <w:pStyle w:val="Code"/>
        <w:rPr>
          <w:lang w:eastAsia="en-GB"/>
        </w:rPr>
      </w:pPr>
      <w:r w:rsidRPr="001856E9">
        <w:rPr>
          <w:lang w:eastAsia="en-GB"/>
        </w:rPr>
        <w:lastRenderedPageBreak/>
        <w:t xml:space="preserve">        let smaller = Rectangle {</w:t>
      </w:r>
    </w:p>
    <w:p w14:paraId="5AE2F3E9" w14:textId="77777777" w:rsidR="001856E9" w:rsidRPr="001856E9" w:rsidRDefault="001856E9" w:rsidP="00B12904">
      <w:pPr>
        <w:pStyle w:val="Code"/>
        <w:rPr>
          <w:lang w:eastAsia="en-GB"/>
        </w:rPr>
      </w:pPr>
      <w:r w:rsidRPr="001856E9">
        <w:rPr>
          <w:lang w:eastAsia="en-GB"/>
        </w:rPr>
        <w:t xml:space="preserve">            width: 5,</w:t>
      </w:r>
    </w:p>
    <w:p w14:paraId="4FB41CCB" w14:textId="77777777" w:rsidR="001856E9" w:rsidRPr="001856E9" w:rsidRDefault="001856E9" w:rsidP="00B12904">
      <w:pPr>
        <w:pStyle w:val="Code"/>
        <w:rPr>
          <w:lang w:eastAsia="en-GB"/>
        </w:rPr>
      </w:pPr>
      <w:r w:rsidRPr="001856E9">
        <w:rPr>
          <w:lang w:eastAsia="en-GB"/>
        </w:rPr>
        <w:t xml:space="preserve">            height: 1,</w:t>
      </w:r>
    </w:p>
    <w:p w14:paraId="4BC167D8" w14:textId="77777777" w:rsidR="001856E9" w:rsidRPr="001856E9" w:rsidRDefault="001856E9" w:rsidP="00B12904">
      <w:pPr>
        <w:pStyle w:val="Code"/>
        <w:rPr>
          <w:lang w:eastAsia="en-GB"/>
        </w:rPr>
      </w:pPr>
      <w:r w:rsidRPr="001856E9">
        <w:rPr>
          <w:lang w:eastAsia="en-GB"/>
        </w:rPr>
        <w:t xml:space="preserve">        };</w:t>
      </w:r>
    </w:p>
    <w:p w14:paraId="55B9A9FA" w14:textId="77777777" w:rsidR="001856E9" w:rsidRPr="001856E9" w:rsidRDefault="001856E9" w:rsidP="00B12904">
      <w:pPr>
        <w:pStyle w:val="Code"/>
        <w:rPr>
          <w:lang w:eastAsia="en-GB"/>
        </w:rPr>
      </w:pPr>
    </w:p>
    <w:p w14:paraId="4EBAB3DC" w14:textId="47FDC1D7" w:rsidR="001856E9" w:rsidRPr="001856E9" w:rsidRDefault="00A94268" w:rsidP="00B12904">
      <w:pPr>
        <w:pStyle w:val="Code"/>
        <w:rPr>
          <w:lang w:eastAsia="en-GB"/>
        </w:rPr>
      </w:pPr>
      <w:r>
        <w:rPr>
          <w:lang w:eastAsia="en-GB"/>
        </w:rPr>
        <w:t xml:space="preserve">  </w:t>
      </w:r>
      <w:r w:rsidR="001856E9" w:rsidRPr="001856E9">
        <w:rPr>
          <w:lang w:eastAsia="en-GB"/>
        </w:rPr>
        <w:t xml:space="preserve">    </w:t>
      </w:r>
      <w:r w:rsidR="008260F0" w:rsidRPr="008260F0">
        <w:rPr>
          <w:rStyle w:val="CodeAnnotation"/>
        </w:rPr>
        <w:t>4</w:t>
      </w:r>
      <w:r w:rsidR="001856E9" w:rsidRPr="001856E9">
        <w:rPr>
          <w:lang w:eastAsia="en-GB"/>
        </w:rPr>
        <w:t xml:space="preserve"> assert!(larger.can_hold(&amp;smaller));</w:t>
      </w:r>
    </w:p>
    <w:p w14:paraId="6B92E92B" w14:textId="77777777" w:rsidR="001856E9" w:rsidRPr="001856E9" w:rsidRDefault="001856E9" w:rsidP="00B12904">
      <w:pPr>
        <w:pStyle w:val="Code"/>
        <w:rPr>
          <w:lang w:eastAsia="en-GB"/>
        </w:rPr>
      </w:pPr>
      <w:r w:rsidRPr="001856E9">
        <w:rPr>
          <w:lang w:eastAsia="en-GB"/>
        </w:rPr>
        <w:t xml:space="preserve">    }</w:t>
      </w:r>
    </w:p>
    <w:p w14:paraId="7E080630" w14:textId="77777777" w:rsidR="001856E9" w:rsidRPr="001856E9" w:rsidRDefault="001856E9" w:rsidP="00B12904">
      <w:pPr>
        <w:pStyle w:val="Code"/>
        <w:rPr>
          <w:lang w:eastAsia="en-GB"/>
        </w:rPr>
      </w:pPr>
      <w:r w:rsidRPr="001856E9">
        <w:rPr>
          <w:lang w:eastAsia="en-GB"/>
        </w:rPr>
        <w:t>}</w:t>
      </w:r>
    </w:p>
    <w:p w14:paraId="14E24B1D" w14:textId="38E3370A" w:rsidR="001856E9" w:rsidRPr="001856E9" w:rsidRDefault="001856E9" w:rsidP="00B4289E">
      <w:pPr>
        <w:pStyle w:val="CodeListingCaption"/>
        <w:rPr>
          <w:lang w:eastAsia="en-GB"/>
        </w:rPr>
      </w:pPr>
      <w:r w:rsidRPr="001856E9">
        <w:t xml:space="preserve">A test for </w:t>
      </w:r>
      <w:r w:rsidRPr="00B12904">
        <w:rPr>
          <w:rStyle w:val="Literal"/>
        </w:rPr>
        <w:t>can_hold</w:t>
      </w:r>
      <w:r w:rsidRPr="001856E9">
        <w:rPr>
          <w:lang w:eastAsia="en-GB"/>
        </w:rPr>
        <w:t xml:space="preserve"> that checks whether a larger rectangle can</w:t>
      </w:r>
      <w:r>
        <w:rPr>
          <w:lang w:eastAsia="en-GB"/>
        </w:rPr>
        <w:t xml:space="preserve"> </w:t>
      </w:r>
      <w:r w:rsidRPr="001856E9">
        <w:rPr>
          <w:lang w:eastAsia="en-GB"/>
        </w:rPr>
        <w:t>indeed hold a smaller rectangle</w:t>
      </w:r>
    </w:p>
    <w:p w14:paraId="48684BC3" w14:textId="1252B5BB" w:rsidR="001856E9" w:rsidRPr="001856E9" w:rsidRDefault="001856E9" w:rsidP="001856E9">
      <w:pPr>
        <w:pStyle w:val="Body"/>
        <w:rPr>
          <w:lang w:eastAsia="en-GB"/>
        </w:rPr>
      </w:pPr>
      <w:r w:rsidRPr="001856E9">
        <w:rPr>
          <w:lang w:eastAsia="en-GB"/>
        </w:rPr>
        <w:t xml:space="preserve">Note that we’ve added a new line inside the </w:t>
      </w:r>
      <w:r w:rsidRPr="00B12904">
        <w:rPr>
          <w:rStyle w:val="Literal"/>
        </w:rPr>
        <w:t>tests</w:t>
      </w:r>
      <w:r w:rsidRPr="001856E9">
        <w:t xml:space="preserve"> module: </w:t>
      </w:r>
      <w:r w:rsidRPr="00B12904">
        <w:rPr>
          <w:rStyle w:val="Literal"/>
        </w:rPr>
        <w:t>use super::*;</w:t>
      </w:r>
      <w:r w:rsidRPr="001856E9">
        <w:t xml:space="preserve"> </w:t>
      </w:r>
      <w:r w:rsidR="008260F0" w:rsidRPr="008260F0">
        <w:rPr>
          <w:rStyle w:val="CodeAnnotation"/>
        </w:rPr>
        <w:t>1</w:t>
      </w:r>
      <w:r w:rsidRPr="001856E9">
        <w:t xml:space="preserve">. The </w:t>
      </w:r>
      <w:r w:rsidRPr="00B12904">
        <w:rPr>
          <w:rStyle w:val="Literal"/>
        </w:rPr>
        <w:t>tests</w:t>
      </w:r>
      <w:r w:rsidRPr="001856E9">
        <w:t xml:space="preserve"> module is a regular module that follows the usual visibility rules we covered in </w:t>
      </w:r>
      <w:r w:rsidRPr="00F75B08">
        <w:rPr>
          <w:rStyle w:val="Xref"/>
        </w:rPr>
        <w:t>“Paths for Referring to an Item in the Module Tree”</w:t>
      </w:r>
      <w:r w:rsidRPr="001856E9">
        <w:t xml:space="preserve"> </w:t>
      </w:r>
      <w:r w:rsidR="00B1494A">
        <w:t xml:space="preserve">on </w:t>
      </w:r>
      <w:r w:rsidR="00B1494A" w:rsidRPr="00F75B08">
        <w:rPr>
          <w:rStyle w:val="Xref"/>
        </w:rPr>
        <w:t>page XX</w:t>
      </w:r>
      <w:r w:rsidRPr="001856E9">
        <w:t xml:space="preserve">. Because the </w:t>
      </w:r>
      <w:r w:rsidRPr="00B12904">
        <w:rPr>
          <w:rStyle w:val="Literal"/>
        </w:rPr>
        <w:t>tests</w:t>
      </w:r>
      <w:r w:rsidRPr="001856E9">
        <w:t xml:space="preserve"> module is an inner module, we need to bring the code under test in the outer module into the scope of the inner module. We use a glob here</w:t>
      </w:r>
      <w:r w:rsidR="00B1494A">
        <w:t>,</w:t>
      </w:r>
      <w:r w:rsidRPr="001856E9">
        <w:t xml:space="preserve"> so anything we define in the outer module is available to this </w:t>
      </w:r>
      <w:r w:rsidRPr="00B12904">
        <w:rPr>
          <w:rStyle w:val="Literal"/>
        </w:rPr>
        <w:t>tests</w:t>
      </w:r>
      <w:r w:rsidRPr="001856E9">
        <w:rPr>
          <w:lang w:eastAsia="en-GB"/>
        </w:rPr>
        <w:t xml:space="preserve"> module.</w:t>
      </w:r>
    </w:p>
    <w:p w14:paraId="642F4277" w14:textId="717242E5" w:rsidR="001856E9" w:rsidRPr="001856E9" w:rsidRDefault="001856E9" w:rsidP="001856E9">
      <w:pPr>
        <w:pStyle w:val="Body"/>
        <w:rPr>
          <w:lang w:eastAsia="en-GB"/>
        </w:rPr>
      </w:pPr>
      <w:r w:rsidRPr="001856E9">
        <w:rPr>
          <w:lang w:eastAsia="en-GB"/>
        </w:rPr>
        <w:t xml:space="preserve">We’ve named our test </w:t>
      </w:r>
      <w:r w:rsidRPr="00B12904">
        <w:rPr>
          <w:rStyle w:val="Literal"/>
        </w:rPr>
        <w:t>larger_can_hold_smaller</w:t>
      </w:r>
      <w:r w:rsidRPr="001856E9">
        <w:t xml:space="preserve"> </w:t>
      </w:r>
      <w:r w:rsidR="008260F0" w:rsidRPr="008260F0">
        <w:rPr>
          <w:rStyle w:val="CodeAnnotation"/>
        </w:rPr>
        <w:t>2</w:t>
      </w:r>
      <w:r w:rsidRPr="001856E9">
        <w:t xml:space="preserve">, and we’ve created the two </w:t>
      </w:r>
      <w:r w:rsidRPr="00B12904">
        <w:rPr>
          <w:rStyle w:val="Literal"/>
        </w:rPr>
        <w:t>Rectangle</w:t>
      </w:r>
      <w:r w:rsidRPr="001856E9">
        <w:t xml:space="preserve"> instances that we need </w:t>
      </w:r>
      <w:r w:rsidR="008260F0" w:rsidRPr="008260F0">
        <w:rPr>
          <w:rStyle w:val="CodeAnnotation"/>
        </w:rPr>
        <w:t>3</w:t>
      </w:r>
      <w:r w:rsidRPr="001856E9">
        <w:t xml:space="preserve">. Then we called the </w:t>
      </w:r>
      <w:r w:rsidRPr="00B12904">
        <w:rPr>
          <w:rStyle w:val="Literal"/>
        </w:rPr>
        <w:t>assert!</w:t>
      </w:r>
      <w:r w:rsidRPr="001856E9">
        <w:t xml:space="preserve"> macro and passed it the result of calling </w:t>
      </w:r>
      <w:r w:rsidRPr="00B12904">
        <w:rPr>
          <w:rStyle w:val="Literal"/>
        </w:rPr>
        <w:t>larger.can_hold(&amp;smaller)</w:t>
      </w:r>
      <w:r w:rsidRPr="001856E9">
        <w:t xml:space="preserve"> </w:t>
      </w:r>
      <w:r w:rsidR="008260F0" w:rsidRPr="008260F0">
        <w:rPr>
          <w:rStyle w:val="CodeAnnotation"/>
        </w:rPr>
        <w:t>4</w:t>
      </w:r>
      <w:r w:rsidRPr="001856E9">
        <w:t xml:space="preserve">. This expression is supposed to return </w:t>
      </w:r>
      <w:r w:rsidRPr="00B12904">
        <w:rPr>
          <w:rStyle w:val="Literal"/>
        </w:rPr>
        <w:t>true</w:t>
      </w:r>
      <w:r w:rsidRPr="001856E9">
        <w:rPr>
          <w:lang w:eastAsia="en-GB"/>
        </w:rPr>
        <w:t>, so our test should pass. Let’s find</w:t>
      </w:r>
      <w:r>
        <w:rPr>
          <w:lang w:eastAsia="en-GB"/>
        </w:rPr>
        <w:t xml:space="preserve"> </w:t>
      </w:r>
      <w:r w:rsidRPr="001856E9">
        <w:rPr>
          <w:lang w:eastAsia="en-GB"/>
        </w:rPr>
        <w:t>out!</w:t>
      </w:r>
    </w:p>
    <w:p w14:paraId="0415CC24" w14:textId="77777777" w:rsidR="001856E9" w:rsidRPr="001856E9" w:rsidRDefault="001856E9" w:rsidP="00B12904">
      <w:pPr>
        <w:pStyle w:val="Code"/>
        <w:rPr>
          <w:lang w:eastAsia="en-GB"/>
        </w:rPr>
      </w:pPr>
      <w:r w:rsidRPr="001856E9">
        <w:rPr>
          <w:lang w:eastAsia="en-GB"/>
        </w:rPr>
        <w:t>running 1 test</w:t>
      </w:r>
    </w:p>
    <w:p w14:paraId="53452CAF" w14:textId="77777777" w:rsidR="001856E9" w:rsidRPr="001856E9" w:rsidRDefault="001856E9" w:rsidP="00B12904">
      <w:pPr>
        <w:pStyle w:val="Code"/>
        <w:rPr>
          <w:lang w:eastAsia="en-GB"/>
        </w:rPr>
      </w:pPr>
      <w:r w:rsidRPr="001856E9">
        <w:rPr>
          <w:lang w:eastAsia="en-GB"/>
        </w:rPr>
        <w:t>test tests::larger_can_hold_smaller ... ok</w:t>
      </w:r>
    </w:p>
    <w:p w14:paraId="1FD02AD7" w14:textId="77777777" w:rsidR="001856E9" w:rsidRPr="001856E9" w:rsidRDefault="001856E9" w:rsidP="00B12904">
      <w:pPr>
        <w:pStyle w:val="Code"/>
        <w:rPr>
          <w:lang w:eastAsia="en-GB"/>
        </w:rPr>
      </w:pPr>
    </w:p>
    <w:p w14:paraId="67CC5313" w14:textId="77777777" w:rsidR="00B4289E" w:rsidRDefault="001856E9" w:rsidP="00B12904">
      <w:pPr>
        <w:pStyle w:val="Code"/>
        <w:rPr>
          <w:lang w:eastAsia="en-GB"/>
        </w:rPr>
      </w:pPr>
      <w:r w:rsidRPr="001856E9">
        <w:rPr>
          <w:lang w:eastAsia="en-GB"/>
        </w:rPr>
        <w:t xml:space="preserve">test result: ok. 1 passed; 0 failed; 0 ignored; 0 measured; 0 </w:t>
      </w:r>
    </w:p>
    <w:p w14:paraId="100837DA" w14:textId="4DCA5FDC" w:rsidR="001856E9" w:rsidRPr="001856E9" w:rsidRDefault="001856E9" w:rsidP="00B12904">
      <w:pPr>
        <w:pStyle w:val="Code"/>
        <w:rPr>
          <w:lang w:eastAsia="en-GB"/>
        </w:rPr>
      </w:pPr>
      <w:r w:rsidRPr="001856E9">
        <w:rPr>
          <w:lang w:eastAsia="en-GB"/>
        </w:rPr>
        <w:t>filtered out; finished in 0.00s</w:t>
      </w:r>
    </w:p>
    <w:p w14:paraId="26534D16" w14:textId="03525474" w:rsidR="001856E9" w:rsidRPr="001856E9" w:rsidRDefault="001856E9" w:rsidP="001856E9">
      <w:pPr>
        <w:pStyle w:val="Body"/>
        <w:rPr>
          <w:lang w:eastAsia="en-GB"/>
        </w:rPr>
      </w:pPr>
      <w:r w:rsidRPr="001856E9">
        <w:rPr>
          <w:lang w:eastAsia="en-GB"/>
        </w:rPr>
        <w:t>It does pass! Let’s add another test, this time asserting that a smaller</w:t>
      </w:r>
      <w:r>
        <w:rPr>
          <w:lang w:eastAsia="en-GB"/>
        </w:rPr>
        <w:t xml:space="preserve"> </w:t>
      </w:r>
      <w:r w:rsidRPr="001856E9">
        <w:rPr>
          <w:lang w:eastAsia="en-GB"/>
        </w:rPr>
        <w:t>rectangle cannot hold a larger rectangle:</w:t>
      </w:r>
    </w:p>
    <w:p w14:paraId="64C102E2" w14:textId="53F9F5BE" w:rsidR="001856E9" w:rsidRPr="001856E9" w:rsidRDefault="00996AFD" w:rsidP="008260F0">
      <w:pPr>
        <w:pStyle w:val="CodeLabel"/>
        <w:rPr>
          <w:lang w:eastAsia="en-GB"/>
        </w:rPr>
      </w:pPr>
      <w:r>
        <w:rPr>
          <w:lang w:eastAsia="en-GB"/>
        </w:rPr>
        <w:t>src</w:t>
      </w:r>
      <w:r w:rsidR="001856E9" w:rsidRPr="001856E9">
        <w:rPr>
          <w:lang w:eastAsia="en-GB"/>
        </w:rPr>
        <w:t>/lib.rs</w:t>
      </w:r>
    </w:p>
    <w:p w14:paraId="5B98734A" w14:textId="77777777" w:rsidR="001856E9" w:rsidRPr="00F75B08" w:rsidRDefault="001856E9" w:rsidP="00B12904">
      <w:pPr>
        <w:pStyle w:val="Code"/>
        <w:rPr>
          <w:rStyle w:val="LiteralGray"/>
        </w:rPr>
      </w:pPr>
      <w:r w:rsidRPr="00F75B08">
        <w:rPr>
          <w:rStyle w:val="LiteralGray"/>
        </w:rPr>
        <w:t>#[cfg(test)]</w:t>
      </w:r>
    </w:p>
    <w:p w14:paraId="028BB9E6" w14:textId="77777777" w:rsidR="001856E9" w:rsidRPr="00F75B08" w:rsidRDefault="001856E9" w:rsidP="00B12904">
      <w:pPr>
        <w:pStyle w:val="Code"/>
        <w:rPr>
          <w:rStyle w:val="LiteralGray"/>
        </w:rPr>
      </w:pPr>
      <w:r w:rsidRPr="00F75B08">
        <w:rPr>
          <w:rStyle w:val="LiteralGray"/>
        </w:rPr>
        <w:t>mod tests {</w:t>
      </w:r>
    </w:p>
    <w:p w14:paraId="45676221" w14:textId="77777777" w:rsidR="001856E9" w:rsidRPr="00F75B08" w:rsidRDefault="001856E9" w:rsidP="00B12904">
      <w:pPr>
        <w:pStyle w:val="Code"/>
        <w:rPr>
          <w:rStyle w:val="LiteralGray"/>
        </w:rPr>
      </w:pPr>
      <w:r w:rsidRPr="00F75B08">
        <w:rPr>
          <w:rStyle w:val="LiteralGray"/>
        </w:rPr>
        <w:t xml:space="preserve">    use super::*;</w:t>
      </w:r>
    </w:p>
    <w:p w14:paraId="2A2C60F6" w14:textId="77777777" w:rsidR="001856E9" w:rsidRPr="00F75B08" w:rsidRDefault="001856E9" w:rsidP="00B12904">
      <w:pPr>
        <w:pStyle w:val="Code"/>
        <w:rPr>
          <w:rStyle w:val="LiteralGray"/>
        </w:rPr>
      </w:pPr>
    </w:p>
    <w:p w14:paraId="0390871A" w14:textId="77777777" w:rsidR="001856E9" w:rsidRPr="00F75B08" w:rsidRDefault="001856E9" w:rsidP="00B12904">
      <w:pPr>
        <w:pStyle w:val="Code"/>
        <w:rPr>
          <w:rStyle w:val="LiteralGray"/>
        </w:rPr>
      </w:pPr>
      <w:r w:rsidRPr="00F75B08">
        <w:rPr>
          <w:rStyle w:val="LiteralGray"/>
        </w:rPr>
        <w:t xml:space="preserve">    #[test]</w:t>
      </w:r>
    </w:p>
    <w:p w14:paraId="5A9B99BB" w14:textId="77777777" w:rsidR="001856E9" w:rsidRPr="00F75B08" w:rsidRDefault="001856E9" w:rsidP="00B12904">
      <w:pPr>
        <w:pStyle w:val="Code"/>
        <w:rPr>
          <w:rStyle w:val="LiteralGray"/>
        </w:rPr>
      </w:pPr>
      <w:r w:rsidRPr="00F75B08">
        <w:rPr>
          <w:rStyle w:val="LiteralGray"/>
        </w:rPr>
        <w:t xml:space="preserve">    fn larger_can_hold_smaller() {</w:t>
      </w:r>
    </w:p>
    <w:p w14:paraId="1E6577FF" w14:textId="302D2A6D" w:rsidR="001856E9" w:rsidRPr="00F75B08" w:rsidRDefault="001856E9" w:rsidP="00B12904">
      <w:pPr>
        <w:pStyle w:val="Code"/>
        <w:rPr>
          <w:rStyle w:val="LiteralGray"/>
        </w:rPr>
      </w:pPr>
      <w:r w:rsidRPr="00F75B08">
        <w:rPr>
          <w:rStyle w:val="LiteralGray"/>
        </w:rPr>
        <w:t xml:space="preserve">        </w:t>
      </w:r>
      <w:r w:rsidR="008260F0" w:rsidRPr="00F75B08">
        <w:rPr>
          <w:rStyle w:val="LiteralGray"/>
        </w:rPr>
        <w:t>--snip--</w:t>
      </w:r>
    </w:p>
    <w:p w14:paraId="35B93C0B" w14:textId="77777777" w:rsidR="001856E9" w:rsidRPr="00F75B08" w:rsidRDefault="001856E9" w:rsidP="00B12904">
      <w:pPr>
        <w:pStyle w:val="Code"/>
        <w:rPr>
          <w:rStyle w:val="LiteralGray"/>
        </w:rPr>
      </w:pPr>
      <w:r w:rsidRPr="00F75B08">
        <w:rPr>
          <w:rStyle w:val="LiteralGray"/>
        </w:rPr>
        <w:t xml:space="preserve">    }</w:t>
      </w:r>
    </w:p>
    <w:p w14:paraId="1E4133A3" w14:textId="77777777" w:rsidR="001856E9" w:rsidRPr="001856E9" w:rsidRDefault="001856E9" w:rsidP="00B12904">
      <w:pPr>
        <w:pStyle w:val="Code"/>
        <w:rPr>
          <w:lang w:eastAsia="en-GB"/>
        </w:rPr>
      </w:pPr>
    </w:p>
    <w:p w14:paraId="4666AC30" w14:textId="77777777" w:rsidR="001856E9" w:rsidRPr="001856E9" w:rsidRDefault="001856E9" w:rsidP="00B12904">
      <w:pPr>
        <w:pStyle w:val="Code"/>
        <w:rPr>
          <w:lang w:eastAsia="en-GB"/>
        </w:rPr>
      </w:pPr>
      <w:r w:rsidRPr="001856E9">
        <w:rPr>
          <w:lang w:eastAsia="en-GB"/>
        </w:rPr>
        <w:t xml:space="preserve">    #[test]</w:t>
      </w:r>
    </w:p>
    <w:p w14:paraId="6BE87B36" w14:textId="77777777" w:rsidR="001856E9" w:rsidRPr="001856E9" w:rsidRDefault="001856E9" w:rsidP="00B12904">
      <w:pPr>
        <w:pStyle w:val="Code"/>
        <w:rPr>
          <w:lang w:eastAsia="en-GB"/>
        </w:rPr>
      </w:pPr>
      <w:r w:rsidRPr="001856E9">
        <w:rPr>
          <w:lang w:eastAsia="en-GB"/>
        </w:rPr>
        <w:t xml:space="preserve">    fn smaller_cannot_hold_larger() {</w:t>
      </w:r>
    </w:p>
    <w:p w14:paraId="50CBB549" w14:textId="77777777" w:rsidR="001856E9" w:rsidRPr="001856E9" w:rsidRDefault="001856E9" w:rsidP="00B12904">
      <w:pPr>
        <w:pStyle w:val="Code"/>
        <w:rPr>
          <w:lang w:eastAsia="en-GB"/>
        </w:rPr>
      </w:pPr>
      <w:r w:rsidRPr="001856E9">
        <w:rPr>
          <w:lang w:eastAsia="en-GB"/>
        </w:rPr>
        <w:t xml:space="preserve">        let larger = Rectangle {</w:t>
      </w:r>
    </w:p>
    <w:p w14:paraId="31F6964D" w14:textId="77777777" w:rsidR="001856E9" w:rsidRPr="001856E9" w:rsidRDefault="001856E9" w:rsidP="00B12904">
      <w:pPr>
        <w:pStyle w:val="Code"/>
        <w:rPr>
          <w:lang w:eastAsia="en-GB"/>
        </w:rPr>
      </w:pPr>
      <w:r w:rsidRPr="001856E9">
        <w:rPr>
          <w:lang w:eastAsia="en-GB"/>
        </w:rPr>
        <w:t xml:space="preserve">            width: 8,</w:t>
      </w:r>
    </w:p>
    <w:p w14:paraId="5BF0C736" w14:textId="77777777" w:rsidR="001856E9" w:rsidRPr="001856E9" w:rsidRDefault="001856E9" w:rsidP="00B12904">
      <w:pPr>
        <w:pStyle w:val="Code"/>
        <w:rPr>
          <w:lang w:eastAsia="en-GB"/>
        </w:rPr>
      </w:pPr>
      <w:r w:rsidRPr="001856E9">
        <w:rPr>
          <w:lang w:eastAsia="en-GB"/>
        </w:rPr>
        <w:t xml:space="preserve">            height: 7,</w:t>
      </w:r>
    </w:p>
    <w:p w14:paraId="3F174825" w14:textId="77777777" w:rsidR="001856E9" w:rsidRPr="001856E9" w:rsidRDefault="001856E9" w:rsidP="00B12904">
      <w:pPr>
        <w:pStyle w:val="Code"/>
        <w:rPr>
          <w:lang w:eastAsia="en-GB"/>
        </w:rPr>
      </w:pPr>
      <w:r w:rsidRPr="001856E9">
        <w:rPr>
          <w:lang w:eastAsia="en-GB"/>
        </w:rPr>
        <w:t xml:space="preserve">        };</w:t>
      </w:r>
    </w:p>
    <w:p w14:paraId="7B3791FF" w14:textId="77777777" w:rsidR="001856E9" w:rsidRPr="001856E9" w:rsidRDefault="001856E9" w:rsidP="00B12904">
      <w:pPr>
        <w:pStyle w:val="Code"/>
        <w:rPr>
          <w:lang w:eastAsia="en-GB"/>
        </w:rPr>
      </w:pPr>
      <w:r w:rsidRPr="001856E9">
        <w:rPr>
          <w:lang w:eastAsia="en-GB"/>
        </w:rPr>
        <w:t xml:space="preserve">        let smaller = Rectangle {</w:t>
      </w:r>
    </w:p>
    <w:p w14:paraId="1DE8ECAF" w14:textId="77777777" w:rsidR="001856E9" w:rsidRPr="001856E9" w:rsidRDefault="001856E9" w:rsidP="00B12904">
      <w:pPr>
        <w:pStyle w:val="Code"/>
        <w:rPr>
          <w:lang w:eastAsia="en-GB"/>
        </w:rPr>
      </w:pPr>
      <w:r w:rsidRPr="001856E9">
        <w:rPr>
          <w:lang w:eastAsia="en-GB"/>
        </w:rPr>
        <w:t xml:space="preserve">            width: 5,</w:t>
      </w:r>
    </w:p>
    <w:p w14:paraId="0BCCB198" w14:textId="77777777" w:rsidR="001856E9" w:rsidRPr="001856E9" w:rsidRDefault="001856E9" w:rsidP="00B12904">
      <w:pPr>
        <w:pStyle w:val="Code"/>
        <w:rPr>
          <w:lang w:eastAsia="en-GB"/>
        </w:rPr>
      </w:pPr>
      <w:r w:rsidRPr="001856E9">
        <w:rPr>
          <w:lang w:eastAsia="en-GB"/>
        </w:rPr>
        <w:t xml:space="preserve">            height: 1,</w:t>
      </w:r>
    </w:p>
    <w:p w14:paraId="46C5DAA7" w14:textId="77777777" w:rsidR="001856E9" w:rsidRPr="001856E9" w:rsidRDefault="001856E9" w:rsidP="00B12904">
      <w:pPr>
        <w:pStyle w:val="Code"/>
        <w:rPr>
          <w:lang w:eastAsia="en-GB"/>
        </w:rPr>
      </w:pPr>
      <w:r w:rsidRPr="001856E9">
        <w:rPr>
          <w:lang w:eastAsia="en-GB"/>
        </w:rPr>
        <w:t xml:space="preserve">        };</w:t>
      </w:r>
    </w:p>
    <w:p w14:paraId="2F62089E" w14:textId="77777777" w:rsidR="001856E9" w:rsidRPr="001856E9" w:rsidRDefault="001856E9" w:rsidP="00B12904">
      <w:pPr>
        <w:pStyle w:val="Code"/>
        <w:rPr>
          <w:lang w:eastAsia="en-GB"/>
        </w:rPr>
      </w:pPr>
    </w:p>
    <w:p w14:paraId="5EF167F8" w14:textId="77777777" w:rsidR="001856E9" w:rsidRPr="001856E9" w:rsidRDefault="001856E9" w:rsidP="00B12904">
      <w:pPr>
        <w:pStyle w:val="Code"/>
        <w:rPr>
          <w:lang w:eastAsia="en-GB"/>
        </w:rPr>
      </w:pPr>
      <w:r w:rsidRPr="001856E9">
        <w:rPr>
          <w:lang w:eastAsia="en-GB"/>
        </w:rPr>
        <w:lastRenderedPageBreak/>
        <w:t xml:space="preserve">        assert!(!smaller.can_hold(&amp;larger));</w:t>
      </w:r>
    </w:p>
    <w:p w14:paraId="6E2E7560" w14:textId="77777777" w:rsidR="001856E9" w:rsidRPr="001856E9" w:rsidRDefault="001856E9" w:rsidP="00B12904">
      <w:pPr>
        <w:pStyle w:val="Code"/>
        <w:rPr>
          <w:lang w:eastAsia="en-GB"/>
        </w:rPr>
      </w:pPr>
      <w:r w:rsidRPr="001856E9">
        <w:rPr>
          <w:lang w:eastAsia="en-GB"/>
        </w:rPr>
        <w:t xml:space="preserve">    }</w:t>
      </w:r>
    </w:p>
    <w:p w14:paraId="0759CD61" w14:textId="77777777" w:rsidR="001856E9" w:rsidRPr="00F75B08" w:rsidRDefault="001856E9" w:rsidP="00B12904">
      <w:pPr>
        <w:pStyle w:val="Code"/>
        <w:rPr>
          <w:rStyle w:val="LiteralGray"/>
        </w:rPr>
      </w:pPr>
      <w:r w:rsidRPr="00F75B08">
        <w:rPr>
          <w:rStyle w:val="LiteralGray"/>
        </w:rPr>
        <w:t>}</w:t>
      </w:r>
    </w:p>
    <w:p w14:paraId="1B28AC20" w14:textId="1C0AA205" w:rsidR="001856E9" w:rsidRPr="001856E9" w:rsidRDefault="001856E9" w:rsidP="001856E9">
      <w:pPr>
        <w:pStyle w:val="Body"/>
        <w:rPr>
          <w:lang w:eastAsia="en-GB"/>
        </w:rPr>
      </w:pPr>
      <w:r w:rsidRPr="001856E9">
        <w:t xml:space="preserve">Because the correct result of the </w:t>
      </w:r>
      <w:r w:rsidRPr="00B12904">
        <w:rPr>
          <w:rStyle w:val="Literal"/>
        </w:rPr>
        <w:t>can_hold</w:t>
      </w:r>
      <w:r w:rsidRPr="001856E9">
        <w:t xml:space="preserve"> function in this case is </w:t>
      </w:r>
      <w:r w:rsidRPr="00B12904">
        <w:rPr>
          <w:rStyle w:val="Literal"/>
        </w:rPr>
        <w:t>false</w:t>
      </w:r>
      <w:r w:rsidRPr="001856E9">
        <w:t xml:space="preserve">, we need to negate that result before we pass it to the </w:t>
      </w:r>
      <w:r w:rsidRPr="00B12904">
        <w:rPr>
          <w:rStyle w:val="Literal"/>
        </w:rPr>
        <w:t>assert!</w:t>
      </w:r>
      <w:r w:rsidRPr="001856E9">
        <w:t xml:space="preserve"> macro. As a result, our test will pass if </w:t>
      </w:r>
      <w:r w:rsidRPr="00B12904">
        <w:rPr>
          <w:rStyle w:val="Literal"/>
        </w:rPr>
        <w:t>can_hold</w:t>
      </w:r>
      <w:r w:rsidRPr="001856E9">
        <w:t xml:space="preserve"> returns </w:t>
      </w:r>
      <w:r w:rsidRPr="00B12904">
        <w:rPr>
          <w:rStyle w:val="Literal"/>
        </w:rPr>
        <w:t>false</w:t>
      </w:r>
      <w:r w:rsidRPr="001856E9">
        <w:rPr>
          <w:lang w:eastAsia="en-GB"/>
        </w:rPr>
        <w:t>:</w:t>
      </w:r>
    </w:p>
    <w:p w14:paraId="02600FB6" w14:textId="77777777" w:rsidR="001856E9" w:rsidRPr="001856E9" w:rsidRDefault="001856E9" w:rsidP="00B12904">
      <w:pPr>
        <w:pStyle w:val="Code"/>
        <w:rPr>
          <w:lang w:eastAsia="en-GB"/>
        </w:rPr>
      </w:pPr>
      <w:r w:rsidRPr="001856E9">
        <w:rPr>
          <w:lang w:eastAsia="en-GB"/>
        </w:rPr>
        <w:t>running 2 tests</w:t>
      </w:r>
    </w:p>
    <w:p w14:paraId="3A47628E" w14:textId="77777777" w:rsidR="001856E9" w:rsidRPr="001856E9" w:rsidRDefault="001856E9" w:rsidP="00B12904">
      <w:pPr>
        <w:pStyle w:val="Code"/>
        <w:rPr>
          <w:lang w:eastAsia="en-GB"/>
        </w:rPr>
      </w:pPr>
      <w:r w:rsidRPr="001856E9">
        <w:rPr>
          <w:lang w:eastAsia="en-GB"/>
        </w:rPr>
        <w:t>test tests::larger_can_hold_smaller ... ok</w:t>
      </w:r>
    </w:p>
    <w:p w14:paraId="5F9CA639" w14:textId="77777777" w:rsidR="001856E9" w:rsidRPr="001856E9" w:rsidRDefault="001856E9" w:rsidP="00B12904">
      <w:pPr>
        <w:pStyle w:val="Code"/>
        <w:rPr>
          <w:lang w:eastAsia="en-GB"/>
        </w:rPr>
      </w:pPr>
      <w:r w:rsidRPr="001856E9">
        <w:rPr>
          <w:lang w:eastAsia="en-GB"/>
        </w:rPr>
        <w:t>test tests::smaller_cannot_hold_larger ... ok</w:t>
      </w:r>
    </w:p>
    <w:p w14:paraId="17A1B1E0" w14:textId="77777777" w:rsidR="001856E9" w:rsidRPr="001856E9" w:rsidRDefault="001856E9" w:rsidP="00B12904">
      <w:pPr>
        <w:pStyle w:val="Code"/>
        <w:rPr>
          <w:lang w:eastAsia="en-GB"/>
        </w:rPr>
      </w:pPr>
    </w:p>
    <w:p w14:paraId="0B253261" w14:textId="0A128068" w:rsidR="00B4289E" w:rsidRDefault="001856E9" w:rsidP="00B12904">
      <w:pPr>
        <w:pStyle w:val="Code"/>
        <w:rPr>
          <w:lang w:eastAsia="en-GB"/>
        </w:rPr>
      </w:pPr>
      <w:r w:rsidRPr="001856E9">
        <w:rPr>
          <w:lang w:eastAsia="en-GB"/>
        </w:rPr>
        <w:t>test result: ok. 2 passed; 0 failed; 0 ignored; 0 measured; 0</w:t>
      </w:r>
    </w:p>
    <w:p w14:paraId="313197B2" w14:textId="249BE176" w:rsidR="001856E9" w:rsidRPr="001856E9" w:rsidRDefault="001856E9" w:rsidP="00B12904">
      <w:pPr>
        <w:pStyle w:val="Code"/>
        <w:rPr>
          <w:lang w:eastAsia="en-GB"/>
        </w:rPr>
      </w:pPr>
      <w:r w:rsidRPr="001856E9">
        <w:rPr>
          <w:lang w:eastAsia="en-GB"/>
        </w:rPr>
        <w:t>filtered out; finished in 0.00s</w:t>
      </w:r>
    </w:p>
    <w:p w14:paraId="56955FC7" w14:textId="1380DF43" w:rsidR="001856E9" w:rsidRPr="001856E9" w:rsidRDefault="001856E9" w:rsidP="001856E9">
      <w:pPr>
        <w:pStyle w:val="Body"/>
        <w:rPr>
          <w:lang w:eastAsia="en-GB"/>
        </w:rPr>
      </w:pPr>
      <w:r w:rsidRPr="001856E9">
        <w:t xml:space="preserve">Two tests that pass! Now let’s see what happens to our test results when we introduce a bug in our code. We’ll change the implementation of the </w:t>
      </w:r>
      <w:r w:rsidRPr="00B12904">
        <w:rPr>
          <w:rStyle w:val="Literal"/>
        </w:rPr>
        <w:t>can_hold</w:t>
      </w:r>
      <w:r>
        <w:rPr>
          <w:lang w:eastAsia="en-GB"/>
        </w:rPr>
        <w:t xml:space="preserve"> </w:t>
      </w:r>
      <w:r w:rsidRPr="001856E9">
        <w:rPr>
          <w:lang w:eastAsia="en-GB"/>
        </w:rPr>
        <w:t>method by replacing the greater-than sign with a less-than sign when it</w:t>
      </w:r>
      <w:r>
        <w:rPr>
          <w:lang w:eastAsia="en-GB"/>
        </w:rPr>
        <w:t xml:space="preserve"> </w:t>
      </w:r>
      <w:r w:rsidRPr="001856E9">
        <w:rPr>
          <w:lang w:eastAsia="en-GB"/>
        </w:rPr>
        <w:t>compares the widths:</w:t>
      </w:r>
    </w:p>
    <w:p w14:paraId="3B884683" w14:textId="02D4D579" w:rsidR="001856E9" w:rsidRPr="00F75B08" w:rsidRDefault="008260F0" w:rsidP="00B12904">
      <w:pPr>
        <w:pStyle w:val="Code"/>
        <w:rPr>
          <w:rStyle w:val="LiteralGray"/>
        </w:rPr>
      </w:pPr>
      <w:r w:rsidRPr="00F75B08">
        <w:rPr>
          <w:rStyle w:val="LiteralGray"/>
        </w:rPr>
        <w:t>--snip</w:t>
      </w:r>
      <w:r w:rsidR="0008003E">
        <w:rPr>
          <w:rStyle w:val="LiteralGray"/>
        </w:rPr>
        <w:t>--</w:t>
      </w:r>
    </w:p>
    <w:p w14:paraId="5EF5E35E" w14:textId="77777777" w:rsidR="00C255BA" w:rsidRPr="00F75B08" w:rsidRDefault="00C255BA" w:rsidP="00B12904">
      <w:pPr>
        <w:pStyle w:val="Code"/>
        <w:rPr>
          <w:rStyle w:val="LiteralGray"/>
        </w:rPr>
      </w:pPr>
    </w:p>
    <w:p w14:paraId="7605D4AC" w14:textId="77777777" w:rsidR="001856E9" w:rsidRPr="00F75B08" w:rsidRDefault="001856E9" w:rsidP="00B12904">
      <w:pPr>
        <w:pStyle w:val="Code"/>
        <w:rPr>
          <w:rStyle w:val="LiteralGray"/>
        </w:rPr>
      </w:pPr>
      <w:r w:rsidRPr="00F75B08">
        <w:rPr>
          <w:rStyle w:val="LiteralGray"/>
        </w:rPr>
        <w:t>impl Rectangle {</w:t>
      </w:r>
    </w:p>
    <w:p w14:paraId="58BCB674" w14:textId="77777777" w:rsidR="001856E9" w:rsidRPr="00F75B08" w:rsidRDefault="001856E9" w:rsidP="00B12904">
      <w:pPr>
        <w:pStyle w:val="Code"/>
        <w:rPr>
          <w:rStyle w:val="LiteralGray"/>
        </w:rPr>
      </w:pPr>
      <w:r w:rsidRPr="00F75B08">
        <w:rPr>
          <w:rStyle w:val="LiteralGray"/>
        </w:rPr>
        <w:t xml:space="preserve">    fn can_hold(&amp;self, other: &amp;Rectangle) -&gt; bool {</w:t>
      </w:r>
    </w:p>
    <w:p w14:paraId="5AB0769A" w14:textId="77777777" w:rsidR="001856E9" w:rsidRPr="001856E9" w:rsidRDefault="001856E9" w:rsidP="00B12904">
      <w:pPr>
        <w:pStyle w:val="Code"/>
        <w:rPr>
          <w:lang w:eastAsia="en-GB"/>
        </w:rPr>
      </w:pPr>
      <w:r w:rsidRPr="001856E9">
        <w:rPr>
          <w:lang w:eastAsia="en-GB"/>
        </w:rPr>
        <w:t xml:space="preserve">        self.width &lt; other.width &amp;&amp; self.height &gt; other.height</w:t>
      </w:r>
    </w:p>
    <w:p w14:paraId="3EC2D274" w14:textId="77777777" w:rsidR="001856E9" w:rsidRPr="00F75B08" w:rsidRDefault="001856E9" w:rsidP="00B12904">
      <w:pPr>
        <w:pStyle w:val="Code"/>
        <w:rPr>
          <w:rStyle w:val="LiteralGray"/>
        </w:rPr>
      </w:pPr>
      <w:r w:rsidRPr="00F75B08">
        <w:rPr>
          <w:rStyle w:val="LiteralGray"/>
        </w:rPr>
        <w:t xml:space="preserve">    }</w:t>
      </w:r>
    </w:p>
    <w:p w14:paraId="5310842E" w14:textId="77777777" w:rsidR="001856E9" w:rsidRPr="00F75B08" w:rsidRDefault="001856E9" w:rsidP="00B12904">
      <w:pPr>
        <w:pStyle w:val="Code"/>
        <w:rPr>
          <w:rStyle w:val="LiteralGray"/>
        </w:rPr>
      </w:pPr>
      <w:r w:rsidRPr="00F75B08">
        <w:rPr>
          <w:rStyle w:val="LiteralGray"/>
        </w:rPr>
        <w:t>}</w:t>
      </w:r>
    </w:p>
    <w:p w14:paraId="3BABC2F6" w14:textId="77777777" w:rsidR="001856E9" w:rsidRPr="001856E9" w:rsidRDefault="001856E9" w:rsidP="001856E9">
      <w:pPr>
        <w:pStyle w:val="Body"/>
        <w:rPr>
          <w:lang w:eastAsia="en-GB"/>
        </w:rPr>
      </w:pPr>
      <w:r w:rsidRPr="001856E9">
        <w:rPr>
          <w:lang w:eastAsia="en-GB"/>
        </w:rPr>
        <w:t>Running the tests now produces the following:</w:t>
      </w:r>
    </w:p>
    <w:p w14:paraId="47632092" w14:textId="77777777" w:rsidR="001856E9" w:rsidRPr="001856E9" w:rsidRDefault="001856E9" w:rsidP="00B12904">
      <w:pPr>
        <w:pStyle w:val="Code"/>
        <w:rPr>
          <w:lang w:eastAsia="en-GB"/>
        </w:rPr>
      </w:pPr>
      <w:r w:rsidRPr="001856E9">
        <w:rPr>
          <w:lang w:eastAsia="en-GB"/>
        </w:rPr>
        <w:t>running 2 tests</w:t>
      </w:r>
    </w:p>
    <w:p w14:paraId="40E56CA3" w14:textId="77777777" w:rsidR="001856E9" w:rsidRPr="001856E9" w:rsidRDefault="001856E9" w:rsidP="00B12904">
      <w:pPr>
        <w:pStyle w:val="Code"/>
        <w:rPr>
          <w:lang w:eastAsia="en-GB"/>
        </w:rPr>
      </w:pPr>
      <w:r w:rsidRPr="001856E9">
        <w:rPr>
          <w:lang w:eastAsia="en-GB"/>
        </w:rPr>
        <w:t>test tests::smaller_cannot_hold_larger ... ok</w:t>
      </w:r>
    </w:p>
    <w:p w14:paraId="3C857CC3" w14:textId="77777777" w:rsidR="001856E9" w:rsidRPr="001856E9" w:rsidRDefault="001856E9" w:rsidP="00B12904">
      <w:pPr>
        <w:pStyle w:val="Code"/>
        <w:rPr>
          <w:lang w:eastAsia="en-GB"/>
        </w:rPr>
      </w:pPr>
      <w:r w:rsidRPr="001856E9">
        <w:rPr>
          <w:lang w:eastAsia="en-GB"/>
        </w:rPr>
        <w:t>test tests::larger_can_hold_smaller ... FAILED</w:t>
      </w:r>
    </w:p>
    <w:p w14:paraId="68100C9E" w14:textId="77777777" w:rsidR="001856E9" w:rsidRPr="001856E9" w:rsidRDefault="001856E9" w:rsidP="00B12904">
      <w:pPr>
        <w:pStyle w:val="Code"/>
        <w:rPr>
          <w:lang w:eastAsia="en-GB"/>
        </w:rPr>
      </w:pPr>
    </w:p>
    <w:p w14:paraId="4AC10A0D" w14:textId="77777777" w:rsidR="001856E9" w:rsidRPr="001856E9" w:rsidRDefault="001856E9" w:rsidP="00B12904">
      <w:pPr>
        <w:pStyle w:val="Code"/>
        <w:rPr>
          <w:lang w:eastAsia="en-GB"/>
        </w:rPr>
      </w:pPr>
      <w:r w:rsidRPr="001856E9">
        <w:rPr>
          <w:lang w:eastAsia="en-GB"/>
        </w:rPr>
        <w:t>failures:</w:t>
      </w:r>
    </w:p>
    <w:p w14:paraId="6AAB69D7" w14:textId="77777777" w:rsidR="001856E9" w:rsidRPr="001856E9" w:rsidRDefault="001856E9" w:rsidP="00B12904">
      <w:pPr>
        <w:pStyle w:val="Code"/>
        <w:rPr>
          <w:lang w:eastAsia="en-GB"/>
        </w:rPr>
      </w:pPr>
    </w:p>
    <w:p w14:paraId="4D084422" w14:textId="77777777" w:rsidR="001856E9" w:rsidRPr="001856E9" w:rsidRDefault="001856E9" w:rsidP="00B12904">
      <w:pPr>
        <w:pStyle w:val="Code"/>
        <w:rPr>
          <w:lang w:eastAsia="en-GB"/>
        </w:rPr>
      </w:pPr>
      <w:r w:rsidRPr="001856E9">
        <w:rPr>
          <w:lang w:eastAsia="en-GB"/>
        </w:rPr>
        <w:t>---- tests::larger_can_hold_smaller stdout ----</w:t>
      </w:r>
    </w:p>
    <w:p w14:paraId="02A33133" w14:textId="3A0E4592" w:rsidR="00B4289E" w:rsidRDefault="001856E9" w:rsidP="00B12904">
      <w:pPr>
        <w:pStyle w:val="Code"/>
        <w:rPr>
          <w:lang w:eastAsia="en-GB"/>
        </w:rPr>
      </w:pPr>
      <w:r w:rsidRPr="001856E9">
        <w:rPr>
          <w:lang w:eastAsia="en-GB"/>
        </w:rPr>
        <w:t>thread 'main' panicked at 'assertion failed:</w:t>
      </w:r>
    </w:p>
    <w:p w14:paraId="512A9CD3" w14:textId="2D0A63CB" w:rsidR="001856E9" w:rsidRPr="001856E9" w:rsidRDefault="001856E9" w:rsidP="00B12904">
      <w:pPr>
        <w:pStyle w:val="Code"/>
        <w:rPr>
          <w:lang w:eastAsia="en-GB"/>
        </w:rPr>
      </w:pPr>
      <w:r w:rsidRPr="001856E9">
        <w:rPr>
          <w:lang w:eastAsia="en-GB"/>
        </w:rPr>
        <w:t>larger.can_hold(&amp;smaller)', src/lib.rs:28:9</w:t>
      </w:r>
    </w:p>
    <w:p w14:paraId="13D4FD46" w14:textId="508FB7E0" w:rsidR="00B4289E" w:rsidRDefault="001856E9" w:rsidP="00B12904">
      <w:pPr>
        <w:pStyle w:val="Code"/>
        <w:rPr>
          <w:lang w:eastAsia="en-GB"/>
        </w:rPr>
      </w:pPr>
      <w:r w:rsidRPr="001856E9">
        <w:rPr>
          <w:lang w:eastAsia="en-GB"/>
        </w:rPr>
        <w:t>note: run with `RUST_BACKTRACE=1` environment variable to display</w:t>
      </w:r>
    </w:p>
    <w:p w14:paraId="6ACF27A3" w14:textId="49A32BD2" w:rsidR="001856E9" w:rsidRPr="001856E9" w:rsidRDefault="001856E9" w:rsidP="00B12904">
      <w:pPr>
        <w:pStyle w:val="Code"/>
        <w:rPr>
          <w:lang w:eastAsia="en-GB"/>
        </w:rPr>
      </w:pPr>
      <w:r w:rsidRPr="001856E9">
        <w:rPr>
          <w:lang w:eastAsia="en-GB"/>
        </w:rPr>
        <w:t>a backtrace</w:t>
      </w:r>
    </w:p>
    <w:p w14:paraId="28308204" w14:textId="77777777" w:rsidR="001856E9" w:rsidRPr="001856E9" w:rsidRDefault="001856E9" w:rsidP="00B12904">
      <w:pPr>
        <w:pStyle w:val="Code"/>
        <w:rPr>
          <w:lang w:eastAsia="en-GB"/>
        </w:rPr>
      </w:pPr>
    </w:p>
    <w:p w14:paraId="67F89936" w14:textId="77777777" w:rsidR="001856E9" w:rsidRPr="001856E9" w:rsidRDefault="001856E9" w:rsidP="00B12904">
      <w:pPr>
        <w:pStyle w:val="Code"/>
        <w:rPr>
          <w:lang w:eastAsia="en-GB"/>
        </w:rPr>
      </w:pPr>
    </w:p>
    <w:p w14:paraId="471A8A94" w14:textId="77777777" w:rsidR="001856E9" w:rsidRPr="001856E9" w:rsidRDefault="001856E9" w:rsidP="00B12904">
      <w:pPr>
        <w:pStyle w:val="Code"/>
        <w:rPr>
          <w:lang w:eastAsia="en-GB"/>
        </w:rPr>
      </w:pPr>
      <w:r w:rsidRPr="001856E9">
        <w:rPr>
          <w:lang w:eastAsia="en-GB"/>
        </w:rPr>
        <w:t>failures:</w:t>
      </w:r>
    </w:p>
    <w:p w14:paraId="60432110" w14:textId="77777777" w:rsidR="001856E9" w:rsidRPr="001856E9" w:rsidRDefault="001856E9" w:rsidP="00B12904">
      <w:pPr>
        <w:pStyle w:val="Code"/>
        <w:rPr>
          <w:lang w:eastAsia="en-GB"/>
        </w:rPr>
      </w:pPr>
      <w:r w:rsidRPr="001856E9">
        <w:rPr>
          <w:lang w:eastAsia="en-GB"/>
        </w:rPr>
        <w:t xml:space="preserve">    tests::larger_can_hold_smaller</w:t>
      </w:r>
    </w:p>
    <w:p w14:paraId="0A583FBA" w14:textId="77777777" w:rsidR="001856E9" w:rsidRPr="001856E9" w:rsidRDefault="001856E9" w:rsidP="00B12904">
      <w:pPr>
        <w:pStyle w:val="Code"/>
        <w:rPr>
          <w:lang w:eastAsia="en-GB"/>
        </w:rPr>
      </w:pPr>
    </w:p>
    <w:p w14:paraId="76ABB75E" w14:textId="348DE1F2" w:rsidR="00B4289E" w:rsidRDefault="001856E9" w:rsidP="00B12904">
      <w:pPr>
        <w:pStyle w:val="Code"/>
        <w:rPr>
          <w:lang w:eastAsia="en-GB"/>
        </w:rPr>
      </w:pPr>
      <w:r w:rsidRPr="001856E9">
        <w:rPr>
          <w:lang w:eastAsia="en-GB"/>
        </w:rPr>
        <w:t>test result: FAILED. 1 passed; 1 failed; 0 ignored; 0 measured; 0</w:t>
      </w:r>
    </w:p>
    <w:p w14:paraId="76917F09" w14:textId="6D0512B6" w:rsidR="001856E9" w:rsidRPr="001856E9" w:rsidRDefault="001856E9" w:rsidP="00B12904">
      <w:pPr>
        <w:pStyle w:val="Code"/>
        <w:rPr>
          <w:lang w:eastAsia="en-GB"/>
        </w:rPr>
      </w:pPr>
      <w:r w:rsidRPr="001856E9">
        <w:rPr>
          <w:lang w:eastAsia="en-GB"/>
        </w:rPr>
        <w:t>filtered out; finished in 0.00s</w:t>
      </w:r>
    </w:p>
    <w:p w14:paraId="46C36C83" w14:textId="0FB4059E" w:rsidR="001856E9" w:rsidRPr="001856E9" w:rsidRDefault="001856E9" w:rsidP="001856E9">
      <w:pPr>
        <w:pStyle w:val="Body"/>
        <w:rPr>
          <w:lang w:eastAsia="en-GB"/>
        </w:rPr>
      </w:pPr>
      <w:r w:rsidRPr="001856E9">
        <w:t xml:space="preserve">Our tests caught the bug! Because </w:t>
      </w:r>
      <w:r w:rsidRPr="00B12904">
        <w:rPr>
          <w:rStyle w:val="Literal"/>
        </w:rPr>
        <w:t>larger.width</w:t>
      </w:r>
      <w:r w:rsidRPr="001856E9">
        <w:t xml:space="preserve"> is </w:t>
      </w:r>
      <w:r w:rsidRPr="00F75B08">
        <w:rPr>
          <w:rStyle w:val="Literal"/>
        </w:rPr>
        <w:t>8</w:t>
      </w:r>
      <w:r w:rsidRPr="001856E9">
        <w:t xml:space="preserve"> and </w:t>
      </w:r>
      <w:r w:rsidRPr="00B12904">
        <w:rPr>
          <w:rStyle w:val="Literal"/>
        </w:rPr>
        <w:t>smaller.width</w:t>
      </w:r>
      <w:r w:rsidRPr="001856E9">
        <w:t xml:space="preserve"> is </w:t>
      </w:r>
      <w:r w:rsidRPr="00F75B08">
        <w:rPr>
          <w:rStyle w:val="Literal"/>
        </w:rPr>
        <w:t>5</w:t>
      </w:r>
      <w:r w:rsidRPr="001856E9">
        <w:t xml:space="preserve">, the comparison of the widths in </w:t>
      </w:r>
      <w:r w:rsidRPr="00B12904">
        <w:rPr>
          <w:rStyle w:val="Literal"/>
        </w:rPr>
        <w:t>can_hold</w:t>
      </w:r>
      <w:r w:rsidRPr="001856E9">
        <w:t xml:space="preserve"> now returns </w:t>
      </w:r>
      <w:r w:rsidRPr="00B12904">
        <w:rPr>
          <w:rStyle w:val="Literal"/>
        </w:rPr>
        <w:t>false</w:t>
      </w:r>
      <w:r w:rsidRPr="001856E9">
        <w:rPr>
          <w:lang w:eastAsia="en-GB"/>
        </w:rPr>
        <w:t>: 8 is not</w:t>
      </w:r>
      <w:r>
        <w:rPr>
          <w:lang w:eastAsia="en-GB"/>
        </w:rPr>
        <w:t xml:space="preserve"> </w:t>
      </w:r>
      <w:r w:rsidRPr="001856E9">
        <w:rPr>
          <w:lang w:eastAsia="en-GB"/>
        </w:rPr>
        <w:t>less than 5.</w:t>
      </w:r>
      <w:r w:rsidR="00A76472">
        <w:rPr>
          <w:lang w:eastAsia="en-GB"/>
        </w:rPr>
        <w:fldChar w:fldCharType="begin"/>
      </w:r>
      <w:r w:rsidR="00A76472">
        <w:instrText xml:space="preserve"> XE "assert! macro endRange" </w:instrText>
      </w:r>
      <w:r w:rsidR="00A76472">
        <w:rPr>
          <w:lang w:eastAsia="en-GB"/>
        </w:rPr>
        <w:fldChar w:fldCharType="end"/>
      </w:r>
    </w:p>
    <w:bookmarkStart w:id="8" w:name="testing-equality-with-the-`assert_eq!`-a"/>
    <w:bookmarkStart w:id="9" w:name="_Toc106891138"/>
    <w:bookmarkEnd w:id="8"/>
    <w:p w14:paraId="5226BB53" w14:textId="583C778A" w:rsidR="001856E9" w:rsidRPr="00B4289E" w:rsidRDefault="00E82F2F" w:rsidP="008260F0">
      <w:pPr>
        <w:pStyle w:val="HeadB"/>
      </w:pPr>
      <w:r>
        <w:rPr>
          <w:lang w:eastAsia="en-GB"/>
        </w:rPr>
        <w:lastRenderedPageBreak/>
        <w:fldChar w:fldCharType="begin"/>
      </w:r>
      <w:r>
        <w:instrText xml:space="preserve"> XE "assert_eq! macro startRange" </w:instrText>
      </w:r>
      <w:r>
        <w:rPr>
          <w:lang w:eastAsia="en-GB"/>
        </w:rPr>
        <w:fldChar w:fldCharType="end"/>
      </w:r>
      <w:r w:rsidR="001856E9" w:rsidRPr="00B4289E">
        <w:t xml:space="preserve">Testing Equality with the </w:t>
      </w:r>
      <w:r w:rsidR="001856E9" w:rsidRPr="008260F0">
        <w:t>assert_eq!</w:t>
      </w:r>
      <w:r w:rsidR="001856E9" w:rsidRPr="00B4289E">
        <w:t xml:space="preserve"> and </w:t>
      </w:r>
      <w:r w:rsidR="001856E9" w:rsidRPr="001856E9">
        <w:rPr>
          <w:lang w:eastAsia="en-GB"/>
        </w:rPr>
        <w:t>assert_ne!</w:t>
      </w:r>
      <w:r w:rsidR="001856E9" w:rsidRPr="00B4289E">
        <w:t xml:space="preserve"> Macros</w:t>
      </w:r>
      <w:bookmarkEnd w:id="9"/>
    </w:p>
    <w:p w14:paraId="32ED41E9" w14:textId="53E3C55F" w:rsidR="001856E9" w:rsidRPr="001856E9" w:rsidRDefault="001856E9" w:rsidP="001856E9">
      <w:pPr>
        <w:pStyle w:val="Body"/>
        <w:rPr>
          <w:lang w:eastAsia="en-GB"/>
        </w:rPr>
      </w:pPr>
      <w:r w:rsidRPr="001856E9">
        <w:t xml:space="preserve">A common way to verify functionality is to test for equality between the result of the code under test and the value you expect the code to return. You could do this </w:t>
      </w:r>
      <w:r w:rsidR="00EB270C">
        <w:t xml:space="preserve">by </w:t>
      </w:r>
      <w:r w:rsidRPr="001856E9">
        <w:t xml:space="preserve">using the </w:t>
      </w:r>
      <w:r w:rsidRPr="00B12904">
        <w:rPr>
          <w:rStyle w:val="Literal"/>
        </w:rPr>
        <w:t>assert!</w:t>
      </w:r>
      <w:r w:rsidRPr="001856E9">
        <w:t xml:space="preserve"> macro and passing it an expression using the </w:t>
      </w:r>
      <w:r w:rsidRPr="00B12904">
        <w:rPr>
          <w:rStyle w:val="Literal"/>
        </w:rPr>
        <w:t>==</w:t>
      </w:r>
      <w:r w:rsidRPr="001856E9">
        <w:t xml:space="preserve"> operator. However, this is such a common test that the standard library provides a pair of macros—</w:t>
      </w:r>
      <w:r w:rsidRPr="00B12904">
        <w:rPr>
          <w:rStyle w:val="Literal"/>
        </w:rPr>
        <w:t>assert_eq!</w:t>
      </w:r>
      <w:r w:rsidRPr="001856E9">
        <w:t xml:space="preserve"> and </w:t>
      </w:r>
      <w:r w:rsidRPr="00B12904">
        <w:rPr>
          <w:rStyle w:val="Literal"/>
        </w:rPr>
        <w:t>assert_ne!</w:t>
      </w:r>
      <w:r w:rsidRPr="001856E9">
        <w:t xml:space="preserve">—to perform this test more conveniently. These macros compare two arguments for equality or inequality, respectively. They’ll also print the two values if the assertion fails, which makes it easier to see </w:t>
      </w:r>
      <w:r w:rsidRPr="00055B79">
        <w:rPr>
          <w:rStyle w:val="Italic"/>
        </w:rPr>
        <w:t>why</w:t>
      </w:r>
      <w:r w:rsidRPr="001856E9">
        <w:t xml:space="preserve"> the test failed; conversely, the </w:t>
      </w:r>
      <w:r w:rsidRPr="00B12904">
        <w:rPr>
          <w:rStyle w:val="Literal"/>
        </w:rPr>
        <w:t>assert!</w:t>
      </w:r>
      <w:r w:rsidRPr="001856E9">
        <w:t xml:space="preserve"> macro only indicates that it got a </w:t>
      </w:r>
      <w:r w:rsidRPr="00B12904">
        <w:rPr>
          <w:rStyle w:val="Literal"/>
        </w:rPr>
        <w:t>false</w:t>
      </w:r>
      <w:r w:rsidRPr="001856E9">
        <w:t xml:space="preserve"> value for the </w:t>
      </w:r>
      <w:r w:rsidRPr="00B12904">
        <w:rPr>
          <w:rStyle w:val="Literal"/>
        </w:rPr>
        <w:t>==</w:t>
      </w:r>
      <w:r w:rsidRPr="001856E9">
        <w:t xml:space="preserve"> expression, without printing the values that led to the </w:t>
      </w:r>
      <w:r w:rsidRPr="00B12904">
        <w:rPr>
          <w:rStyle w:val="Literal"/>
        </w:rPr>
        <w:t>false</w:t>
      </w:r>
      <w:r w:rsidRPr="001856E9">
        <w:rPr>
          <w:lang w:eastAsia="en-GB"/>
        </w:rPr>
        <w:t xml:space="preserve"> value.</w:t>
      </w:r>
    </w:p>
    <w:p w14:paraId="53064A8E" w14:textId="2E82C0A3" w:rsidR="001856E9" w:rsidRPr="001856E9" w:rsidRDefault="001856E9" w:rsidP="001856E9">
      <w:pPr>
        <w:pStyle w:val="Body"/>
        <w:rPr>
          <w:lang w:eastAsia="en-GB"/>
        </w:rPr>
      </w:pPr>
      <w:r w:rsidRPr="001856E9">
        <w:rPr>
          <w:lang w:eastAsia="en-GB"/>
        </w:rPr>
        <w:t xml:space="preserve">In Listing 11-7, we write a function named </w:t>
      </w:r>
      <w:r w:rsidRPr="00B12904">
        <w:rPr>
          <w:rStyle w:val="Literal"/>
        </w:rPr>
        <w:t>add_two</w:t>
      </w:r>
      <w:r w:rsidRPr="001856E9">
        <w:t xml:space="preserve"> that adds </w:t>
      </w:r>
      <w:r w:rsidRPr="00B12904">
        <w:rPr>
          <w:rStyle w:val="Literal"/>
        </w:rPr>
        <w:t>2</w:t>
      </w:r>
      <w:r w:rsidRPr="001856E9">
        <w:t xml:space="preserve"> to its parameter, then we test this function using the </w:t>
      </w:r>
      <w:r w:rsidRPr="00B12904">
        <w:rPr>
          <w:rStyle w:val="Literal"/>
        </w:rPr>
        <w:t>assert_eq!</w:t>
      </w:r>
      <w:r w:rsidRPr="001856E9">
        <w:rPr>
          <w:lang w:eastAsia="en-GB"/>
        </w:rPr>
        <w:t xml:space="preserve"> macro.</w:t>
      </w:r>
    </w:p>
    <w:p w14:paraId="33670B4B" w14:textId="5EC43F5D" w:rsidR="001856E9" w:rsidRPr="001856E9" w:rsidRDefault="00996AFD" w:rsidP="008260F0">
      <w:pPr>
        <w:pStyle w:val="CodeLabel"/>
        <w:rPr>
          <w:lang w:eastAsia="en-GB"/>
        </w:rPr>
      </w:pPr>
      <w:r>
        <w:rPr>
          <w:lang w:eastAsia="en-GB"/>
        </w:rPr>
        <w:t>src</w:t>
      </w:r>
      <w:r w:rsidR="001856E9" w:rsidRPr="001856E9">
        <w:rPr>
          <w:lang w:eastAsia="en-GB"/>
        </w:rPr>
        <w:t>/lib.rs</w:t>
      </w:r>
    </w:p>
    <w:p w14:paraId="132910B1" w14:textId="77777777" w:rsidR="001856E9" w:rsidRPr="001856E9" w:rsidRDefault="001856E9" w:rsidP="00B12904">
      <w:pPr>
        <w:pStyle w:val="Code"/>
        <w:rPr>
          <w:lang w:eastAsia="en-GB"/>
        </w:rPr>
      </w:pPr>
      <w:r w:rsidRPr="001856E9">
        <w:rPr>
          <w:lang w:eastAsia="en-GB"/>
        </w:rPr>
        <w:t>pub fn add_two(a: i32) -&gt; i32 {</w:t>
      </w:r>
    </w:p>
    <w:p w14:paraId="297224FA" w14:textId="77777777" w:rsidR="001856E9" w:rsidRPr="001856E9" w:rsidRDefault="001856E9" w:rsidP="00B12904">
      <w:pPr>
        <w:pStyle w:val="Code"/>
        <w:rPr>
          <w:lang w:eastAsia="en-GB"/>
        </w:rPr>
      </w:pPr>
      <w:r w:rsidRPr="001856E9">
        <w:rPr>
          <w:lang w:eastAsia="en-GB"/>
        </w:rPr>
        <w:t xml:space="preserve">    a + 2</w:t>
      </w:r>
    </w:p>
    <w:p w14:paraId="1B015A06" w14:textId="77777777" w:rsidR="001856E9" w:rsidRPr="001856E9" w:rsidRDefault="001856E9" w:rsidP="00B12904">
      <w:pPr>
        <w:pStyle w:val="Code"/>
        <w:rPr>
          <w:lang w:eastAsia="en-GB"/>
        </w:rPr>
      </w:pPr>
      <w:r w:rsidRPr="001856E9">
        <w:rPr>
          <w:lang w:eastAsia="en-GB"/>
        </w:rPr>
        <w:t>}</w:t>
      </w:r>
    </w:p>
    <w:p w14:paraId="1DE74B6F" w14:textId="77777777" w:rsidR="001856E9" w:rsidRPr="001856E9" w:rsidRDefault="001856E9" w:rsidP="00B12904">
      <w:pPr>
        <w:pStyle w:val="Code"/>
        <w:rPr>
          <w:lang w:eastAsia="en-GB"/>
        </w:rPr>
      </w:pPr>
    </w:p>
    <w:p w14:paraId="4D459E17" w14:textId="77777777" w:rsidR="001856E9" w:rsidRPr="001856E9" w:rsidRDefault="001856E9" w:rsidP="00B12904">
      <w:pPr>
        <w:pStyle w:val="Code"/>
        <w:rPr>
          <w:lang w:eastAsia="en-GB"/>
        </w:rPr>
      </w:pPr>
      <w:r w:rsidRPr="001856E9">
        <w:rPr>
          <w:lang w:eastAsia="en-GB"/>
        </w:rPr>
        <w:t>#[cfg(test)]</w:t>
      </w:r>
    </w:p>
    <w:p w14:paraId="02CEBE1D" w14:textId="77777777" w:rsidR="001856E9" w:rsidRPr="001856E9" w:rsidRDefault="001856E9" w:rsidP="00B12904">
      <w:pPr>
        <w:pStyle w:val="Code"/>
        <w:rPr>
          <w:lang w:eastAsia="en-GB"/>
        </w:rPr>
      </w:pPr>
      <w:r w:rsidRPr="001856E9">
        <w:rPr>
          <w:lang w:eastAsia="en-GB"/>
        </w:rPr>
        <w:t>mod tests {</w:t>
      </w:r>
    </w:p>
    <w:p w14:paraId="50600546" w14:textId="77777777" w:rsidR="001856E9" w:rsidRPr="001856E9" w:rsidRDefault="001856E9" w:rsidP="00B12904">
      <w:pPr>
        <w:pStyle w:val="Code"/>
        <w:rPr>
          <w:lang w:eastAsia="en-GB"/>
        </w:rPr>
      </w:pPr>
      <w:r w:rsidRPr="001856E9">
        <w:rPr>
          <w:lang w:eastAsia="en-GB"/>
        </w:rPr>
        <w:t xml:space="preserve">    use super::*;</w:t>
      </w:r>
    </w:p>
    <w:p w14:paraId="0EB724C1" w14:textId="77777777" w:rsidR="001856E9" w:rsidRPr="001856E9" w:rsidRDefault="001856E9" w:rsidP="00B12904">
      <w:pPr>
        <w:pStyle w:val="Code"/>
        <w:rPr>
          <w:lang w:eastAsia="en-GB"/>
        </w:rPr>
      </w:pPr>
    </w:p>
    <w:p w14:paraId="2309ADD2" w14:textId="77777777" w:rsidR="001856E9" w:rsidRPr="001856E9" w:rsidRDefault="001856E9" w:rsidP="00B12904">
      <w:pPr>
        <w:pStyle w:val="Code"/>
        <w:rPr>
          <w:lang w:eastAsia="en-GB"/>
        </w:rPr>
      </w:pPr>
      <w:r w:rsidRPr="001856E9">
        <w:rPr>
          <w:lang w:eastAsia="en-GB"/>
        </w:rPr>
        <w:t xml:space="preserve">    #[test]</w:t>
      </w:r>
    </w:p>
    <w:p w14:paraId="455E237C" w14:textId="77777777" w:rsidR="001856E9" w:rsidRPr="001856E9" w:rsidRDefault="001856E9" w:rsidP="00B12904">
      <w:pPr>
        <w:pStyle w:val="Code"/>
        <w:rPr>
          <w:lang w:eastAsia="en-GB"/>
        </w:rPr>
      </w:pPr>
      <w:r w:rsidRPr="001856E9">
        <w:rPr>
          <w:lang w:eastAsia="en-GB"/>
        </w:rPr>
        <w:t xml:space="preserve">    fn it_adds_two() {</w:t>
      </w:r>
    </w:p>
    <w:p w14:paraId="47842FDA" w14:textId="77777777" w:rsidR="001856E9" w:rsidRPr="001856E9" w:rsidRDefault="001856E9" w:rsidP="00B12904">
      <w:pPr>
        <w:pStyle w:val="Code"/>
        <w:rPr>
          <w:lang w:eastAsia="en-GB"/>
        </w:rPr>
      </w:pPr>
      <w:r w:rsidRPr="001856E9">
        <w:rPr>
          <w:lang w:eastAsia="en-GB"/>
        </w:rPr>
        <w:t xml:space="preserve">        assert_eq!(4, add_two(2));</w:t>
      </w:r>
    </w:p>
    <w:p w14:paraId="352C95F0" w14:textId="77777777" w:rsidR="001856E9" w:rsidRPr="001856E9" w:rsidRDefault="001856E9" w:rsidP="00B12904">
      <w:pPr>
        <w:pStyle w:val="Code"/>
        <w:rPr>
          <w:lang w:eastAsia="en-GB"/>
        </w:rPr>
      </w:pPr>
      <w:r w:rsidRPr="001856E9">
        <w:rPr>
          <w:lang w:eastAsia="en-GB"/>
        </w:rPr>
        <w:t xml:space="preserve">    }</w:t>
      </w:r>
    </w:p>
    <w:p w14:paraId="0A80E691" w14:textId="77777777" w:rsidR="001856E9" w:rsidRPr="001856E9" w:rsidRDefault="001856E9" w:rsidP="00B12904">
      <w:pPr>
        <w:pStyle w:val="Code"/>
        <w:rPr>
          <w:lang w:eastAsia="en-GB"/>
        </w:rPr>
      </w:pPr>
      <w:r w:rsidRPr="001856E9">
        <w:rPr>
          <w:lang w:eastAsia="en-GB"/>
        </w:rPr>
        <w:t>}</w:t>
      </w:r>
    </w:p>
    <w:p w14:paraId="0E19FC01" w14:textId="7D1D18D7" w:rsidR="001856E9" w:rsidRPr="001856E9" w:rsidRDefault="001856E9" w:rsidP="008260F0">
      <w:pPr>
        <w:pStyle w:val="CodeListingCaption"/>
        <w:rPr>
          <w:lang w:eastAsia="en-GB"/>
        </w:rPr>
      </w:pPr>
      <w:r w:rsidRPr="001856E9">
        <w:t xml:space="preserve">Testing the function </w:t>
      </w:r>
      <w:r w:rsidRPr="00B12904">
        <w:rPr>
          <w:rStyle w:val="Literal"/>
        </w:rPr>
        <w:t>add_two</w:t>
      </w:r>
      <w:r w:rsidRPr="001856E9">
        <w:t xml:space="preserve"> using the </w:t>
      </w:r>
      <w:r w:rsidRPr="00B12904">
        <w:rPr>
          <w:rStyle w:val="Literal"/>
        </w:rPr>
        <w:t>assert_eq!</w:t>
      </w:r>
      <w:r w:rsidRPr="001856E9">
        <w:rPr>
          <w:lang w:eastAsia="en-GB"/>
        </w:rPr>
        <w:t xml:space="preserve"> macro</w:t>
      </w:r>
    </w:p>
    <w:p w14:paraId="15E5761A" w14:textId="77777777" w:rsidR="001856E9" w:rsidRPr="001856E9" w:rsidRDefault="001856E9" w:rsidP="001856E9">
      <w:pPr>
        <w:pStyle w:val="Body"/>
        <w:rPr>
          <w:lang w:eastAsia="en-GB"/>
        </w:rPr>
      </w:pPr>
      <w:r w:rsidRPr="001856E9">
        <w:rPr>
          <w:lang w:eastAsia="en-GB"/>
        </w:rPr>
        <w:t>Let’s check that it passes!</w:t>
      </w:r>
    </w:p>
    <w:p w14:paraId="1EF07EB7" w14:textId="77777777" w:rsidR="001856E9" w:rsidRPr="001856E9" w:rsidRDefault="001856E9" w:rsidP="00B12904">
      <w:pPr>
        <w:pStyle w:val="Code"/>
        <w:rPr>
          <w:lang w:eastAsia="en-GB"/>
        </w:rPr>
      </w:pPr>
      <w:r w:rsidRPr="001856E9">
        <w:rPr>
          <w:lang w:eastAsia="en-GB"/>
        </w:rPr>
        <w:t>running 1 test</w:t>
      </w:r>
    </w:p>
    <w:p w14:paraId="0B39FFF6" w14:textId="77777777" w:rsidR="001856E9" w:rsidRPr="001856E9" w:rsidRDefault="001856E9" w:rsidP="00B12904">
      <w:pPr>
        <w:pStyle w:val="Code"/>
        <w:rPr>
          <w:lang w:eastAsia="en-GB"/>
        </w:rPr>
      </w:pPr>
      <w:r w:rsidRPr="001856E9">
        <w:rPr>
          <w:lang w:eastAsia="en-GB"/>
        </w:rPr>
        <w:t>test tests::it_adds_two ... ok</w:t>
      </w:r>
    </w:p>
    <w:p w14:paraId="4B1D2CCD" w14:textId="77777777" w:rsidR="001856E9" w:rsidRPr="001856E9" w:rsidRDefault="001856E9" w:rsidP="00B12904">
      <w:pPr>
        <w:pStyle w:val="Code"/>
        <w:rPr>
          <w:lang w:eastAsia="en-GB"/>
        </w:rPr>
      </w:pPr>
    </w:p>
    <w:p w14:paraId="7123A97B" w14:textId="0B679442" w:rsidR="00B4289E" w:rsidRDefault="001856E9" w:rsidP="00B12904">
      <w:pPr>
        <w:pStyle w:val="Code"/>
        <w:rPr>
          <w:lang w:eastAsia="en-GB"/>
        </w:rPr>
      </w:pPr>
      <w:r w:rsidRPr="001856E9">
        <w:rPr>
          <w:lang w:eastAsia="en-GB"/>
        </w:rPr>
        <w:t>test result: ok. 1 passed; 0 failed; 0 ignored; 0 measured; 0</w:t>
      </w:r>
    </w:p>
    <w:p w14:paraId="394C834C" w14:textId="34A676AD" w:rsidR="001856E9" w:rsidRPr="001856E9" w:rsidRDefault="001856E9" w:rsidP="00B12904">
      <w:pPr>
        <w:pStyle w:val="Code"/>
        <w:rPr>
          <w:lang w:eastAsia="en-GB"/>
        </w:rPr>
      </w:pPr>
      <w:r w:rsidRPr="001856E9">
        <w:rPr>
          <w:lang w:eastAsia="en-GB"/>
        </w:rPr>
        <w:t>filtered out; finished in 0.00s</w:t>
      </w:r>
    </w:p>
    <w:p w14:paraId="4755D7BF" w14:textId="4C41B91F" w:rsidR="001856E9" w:rsidRPr="001856E9" w:rsidRDefault="001856E9" w:rsidP="001856E9">
      <w:pPr>
        <w:pStyle w:val="Body"/>
        <w:rPr>
          <w:lang w:eastAsia="en-GB"/>
        </w:rPr>
      </w:pPr>
      <w:r w:rsidRPr="001856E9">
        <w:t xml:space="preserve">We pass </w:t>
      </w:r>
      <w:r w:rsidRPr="00B12904">
        <w:rPr>
          <w:rStyle w:val="Literal"/>
        </w:rPr>
        <w:t>4</w:t>
      </w:r>
      <w:r w:rsidRPr="001856E9">
        <w:t xml:space="preserve"> as the argument to </w:t>
      </w:r>
      <w:r w:rsidRPr="00B12904">
        <w:rPr>
          <w:rStyle w:val="Literal"/>
        </w:rPr>
        <w:t>assert_eq!</w:t>
      </w:r>
      <w:r w:rsidRPr="001856E9">
        <w:t xml:space="preserve">, which is equal to the result of calling </w:t>
      </w:r>
      <w:r w:rsidRPr="00B12904">
        <w:rPr>
          <w:rStyle w:val="Literal"/>
        </w:rPr>
        <w:t>add_two(2)</w:t>
      </w:r>
      <w:r w:rsidRPr="001856E9">
        <w:t xml:space="preserve">. The line for this test is </w:t>
      </w:r>
      <w:r w:rsidRPr="00B12904">
        <w:rPr>
          <w:rStyle w:val="Literal"/>
        </w:rPr>
        <w:t>test tests::it_adds_two ... ok</w:t>
      </w:r>
      <w:r w:rsidRPr="001856E9">
        <w:t xml:space="preserve">, and the </w:t>
      </w:r>
      <w:r w:rsidRPr="00B12904">
        <w:rPr>
          <w:rStyle w:val="Literal"/>
        </w:rPr>
        <w:t>ok</w:t>
      </w:r>
      <w:r w:rsidRPr="001856E9">
        <w:rPr>
          <w:lang w:eastAsia="en-GB"/>
        </w:rPr>
        <w:t xml:space="preserve"> text indicates that our test passed!</w:t>
      </w:r>
    </w:p>
    <w:p w14:paraId="43428BC2" w14:textId="74332999" w:rsidR="001856E9" w:rsidRPr="001856E9" w:rsidRDefault="001856E9" w:rsidP="001856E9">
      <w:pPr>
        <w:pStyle w:val="Body"/>
        <w:rPr>
          <w:lang w:eastAsia="en-GB"/>
        </w:rPr>
      </w:pPr>
      <w:r w:rsidRPr="001856E9">
        <w:rPr>
          <w:lang w:eastAsia="en-GB"/>
        </w:rPr>
        <w:t xml:space="preserve">Let’s introduce a bug into our code to see what </w:t>
      </w:r>
      <w:r w:rsidRPr="00B12904">
        <w:rPr>
          <w:rStyle w:val="Literal"/>
        </w:rPr>
        <w:t>assert_eq!</w:t>
      </w:r>
      <w:r w:rsidRPr="001856E9">
        <w:t xml:space="preserve"> looks like when it fails. Change the implementation of the </w:t>
      </w:r>
      <w:r w:rsidRPr="00B12904">
        <w:rPr>
          <w:rStyle w:val="Literal"/>
        </w:rPr>
        <w:t>add_two</w:t>
      </w:r>
      <w:r w:rsidRPr="001856E9">
        <w:t xml:space="preserve"> function to instead add </w:t>
      </w:r>
      <w:r w:rsidRPr="00B12904">
        <w:rPr>
          <w:rStyle w:val="Literal"/>
        </w:rPr>
        <w:t>3</w:t>
      </w:r>
      <w:r w:rsidRPr="001856E9">
        <w:rPr>
          <w:lang w:eastAsia="en-GB"/>
        </w:rPr>
        <w:t>:</w:t>
      </w:r>
    </w:p>
    <w:p w14:paraId="6AF8755B" w14:textId="77777777" w:rsidR="001856E9" w:rsidRPr="00F75B08" w:rsidRDefault="001856E9" w:rsidP="00B12904">
      <w:pPr>
        <w:pStyle w:val="Code"/>
        <w:rPr>
          <w:rStyle w:val="LiteralGray"/>
        </w:rPr>
      </w:pPr>
      <w:r w:rsidRPr="00F75B08">
        <w:rPr>
          <w:rStyle w:val="LiteralGray"/>
        </w:rPr>
        <w:t>pub fn add_two(a: i32) -&gt; i32 {</w:t>
      </w:r>
    </w:p>
    <w:p w14:paraId="58BB02C4" w14:textId="77777777" w:rsidR="001856E9" w:rsidRPr="001856E9" w:rsidRDefault="001856E9" w:rsidP="00B12904">
      <w:pPr>
        <w:pStyle w:val="Code"/>
        <w:rPr>
          <w:lang w:eastAsia="en-GB"/>
        </w:rPr>
      </w:pPr>
      <w:r w:rsidRPr="001856E9">
        <w:rPr>
          <w:lang w:eastAsia="en-GB"/>
        </w:rPr>
        <w:t xml:space="preserve">    a + 3</w:t>
      </w:r>
    </w:p>
    <w:p w14:paraId="196609D3" w14:textId="77777777" w:rsidR="001856E9" w:rsidRPr="00F75B08" w:rsidRDefault="001856E9" w:rsidP="00B12904">
      <w:pPr>
        <w:pStyle w:val="Code"/>
        <w:rPr>
          <w:rStyle w:val="LiteralGray"/>
        </w:rPr>
      </w:pPr>
      <w:r w:rsidRPr="00F75B08">
        <w:rPr>
          <w:rStyle w:val="LiteralGray"/>
        </w:rPr>
        <w:t>}</w:t>
      </w:r>
    </w:p>
    <w:p w14:paraId="7A93975A" w14:textId="77777777" w:rsidR="001856E9" w:rsidRPr="001856E9" w:rsidRDefault="001856E9" w:rsidP="001856E9">
      <w:pPr>
        <w:pStyle w:val="Body"/>
        <w:rPr>
          <w:lang w:eastAsia="en-GB"/>
        </w:rPr>
      </w:pPr>
      <w:r w:rsidRPr="001856E9">
        <w:rPr>
          <w:lang w:eastAsia="en-GB"/>
        </w:rPr>
        <w:lastRenderedPageBreak/>
        <w:t>Run the tests again:</w:t>
      </w:r>
    </w:p>
    <w:p w14:paraId="0B223E47" w14:textId="77777777" w:rsidR="001856E9" w:rsidRPr="001856E9" w:rsidRDefault="001856E9" w:rsidP="00B12904">
      <w:pPr>
        <w:pStyle w:val="Code"/>
        <w:rPr>
          <w:lang w:eastAsia="en-GB"/>
        </w:rPr>
      </w:pPr>
      <w:r w:rsidRPr="001856E9">
        <w:rPr>
          <w:lang w:eastAsia="en-GB"/>
        </w:rPr>
        <w:t>running 1 test</w:t>
      </w:r>
    </w:p>
    <w:p w14:paraId="3BBBD088" w14:textId="77777777" w:rsidR="001856E9" w:rsidRPr="001856E9" w:rsidRDefault="001856E9" w:rsidP="00B12904">
      <w:pPr>
        <w:pStyle w:val="Code"/>
        <w:rPr>
          <w:lang w:eastAsia="en-GB"/>
        </w:rPr>
      </w:pPr>
      <w:r w:rsidRPr="001856E9">
        <w:rPr>
          <w:lang w:eastAsia="en-GB"/>
        </w:rPr>
        <w:t>test tests::it_adds_two ... FAILED</w:t>
      </w:r>
    </w:p>
    <w:p w14:paraId="2F3BC7BA" w14:textId="77777777" w:rsidR="001856E9" w:rsidRPr="001856E9" w:rsidRDefault="001856E9" w:rsidP="00B12904">
      <w:pPr>
        <w:pStyle w:val="Code"/>
        <w:rPr>
          <w:lang w:eastAsia="en-GB"/>
        </w:rPr>
      </w:pPr>
    </w:p>
    <w:p w14:paraId="2369E7A4" w14:textId="77777777" w:rsidR="001856E9" w:rsidRPr="001856E9" w:rsidRDefault="001856E9" w:rsidP="00B12904">
      <w:pPr>
        <w:pStyle w:val="Code"/>
        <w:rPr>
          <w:lang w:eastAsia="en-GB"/>
        </w:rPr>
      </w:pPr>
      <w:r w:rsidRPr="001856E9">
        <w:rPr>
          <w:lang w:eastAsia="en-GB"/>
        </w:rPr>
        <w:t>failures:</w:t>
      </w:r>
    </w:p>
    <w:p w14:paraId="30E8337B" w14:textId="77777777" w:rsidR="001856E9" w:rsidRPr="001856E9" w:rsidRDefault="001856E9" w:rsidP="00B12904">
      <w:pPr>
        <w:pStyle w:val="Code"/>
        <w:rPr>
          <w:lang w:eastAsia="en-GB"/>
        </w:rPr>
      </w:pPr>
    </w:p>
    <w:p w14:paraId="570BB24D" w14:textId="77777777" w:rsidR="001856E9" w:rsidRPr="001856E9" w:rsidRDefault="001856E9" w:rsidP="00B12904">
      <w:pPr>
        <w:pStyle w:val="Code"/>
        <w:rPr>
          <w:lang w:eastAsia="en-GB"/>
        </w:rPr>
      </w:pPr>
      <w:r w:rsidRPr="001856E9">
        <w:rPr>
          <w:lang w:eastAsia="en-GB"/>
        </w:rPr>
        <w:t>---- tests::it_adds_two stdout ----</w:t>
      </w:r>
    </w:p>
    <w:p w14:paraId="76C40BC9" w14:textId="3FF8A934" w:rsidR="001856E9" w:rsidRPr="001856E9" w:rsidRDefault="008260F0" w:rsidP="00F75B08">
      <w:pPr>
        <w:pStyle w:val="CodeAnnotated"/>
        <w:rPr>
          <w:lang w:eastAsia="en-GB"/>
        </w:rPr>
      </w:pPr>
      <w:r w:rsidRPr="006F77AC">
        <w:rPr>
          <w:rStyle w:val="CodeAnnotation"/>
        </w:rPr>
        <w:t>1</w:t>
      </w:r>
      <w:r w:rsidR="001856E9" w:rsidRPr="001856E9">
        <w:rPr>
          <w:lang w:eastAsia="en-GB"/>
        </w:rPr>
        <w:t xml:space="preserve"> thread 'main' panicked at 'assertion failed: `(left == right)`</w:t>
      </w:r>
    </w:p>
    <w:p w14:paraId="5A0519BA" w14:textId="064F3F41" w:rsidR="001856E9" w:rsidRPr="001856E9" w:rsidRDefault="008260F0" w:rsidP="00F75B08">
      <w:pPr>
        <w:pStyle w:val="CodeAnnotated"/>
        <w:rPr>
          <w:lang w:eastAsia="en-GB"/>
        </w:rPr>
      </w:pPr>
      <w:r w:rsidRPr="006F77AC">
        <w:rPr>
          <w:rStyle w:val="CodeAnnotation"/>
        </w:rPr>
        <w:t>2</w:t>
      </w:r>
      <w:r w:rsidR="001856E9" w:rsidRPr="001856E9">
        <w:rPr>
          <w:lang w:eastAsia="en-GB"/>
        </w:rPr>
        <w:t xml:space="preserve"> </w:t>
      </w:r>
      <w:r w:rsidR="006F77AC">
        <w:rPr>
          <w:lang w:eastAsia="en-GB"/>
        </w:rPr>
        <w:t xml:space="preserve">  </w:t>
      </w:r>
      <w:r w:rsidR="001856E9" w:rsidRPr="001856E9">
        <w:rPr>
          <w:lang w:eastAsia="en-GB"/>
        </w:rPr>
        <w:t>left: `4`,</w:t>
      </w:r>
    </w:p>
    <w:p w14:paraId="10B8CA37" w14:textId="50137A88" w:rsidR="001856E9" w:rsidRPr="001856E9" w:rsidRDefault="008260F0" w:rsidP="00F75B08">
      <w:pPr>
        <w:pStyle w:val="CodeAnnotated"/>
        <w:rPr>
          <w:lang w:eastAsia="en-GB"/>
        </w:rPr>
      </w:pPr>
      <w:r w:rsidRPr="006F77AC">
        <w:rPr>
          <w:rStyle w:val="CodeAnnotation"/>
        </w:rPr>
        <w:t>3</w:t>
      </w:r>
      <w:r w:rsidR="001856E9" w:rsidRPr="001856E9">
        <w:rPr>
          <w:lang w:eastAsia="en-GB"/>
        </w:rPr>
        <w:t xml:space="preserve"> </w:t>
      </w:r>
      <w:r w:rsidR="006F77AC">
        <w:rPr>
          <w:lang w:eastAsia="en-GB"/>
        </w:rPr>
        <w:t xml:space="preserve"> </w:t>
      </w:r>
      <w:r w:rsidR="001856E9" w:rsidRPr="001856E9">
        <w:rPr>
          <w:lang w:eastAsia="en-GB"/>
        </w:rPr>
        <w:t>right: `5`', src/lib.rs:11:9</w:t>
      </w:r>
    </w:p>
    <w:p w14:paraId="3F9E5154" w14:textId="1FAF6AD1" w:rsidR="00B4289E" w:rsidRDefault="001856E9" w:rsidP="00B12904">
      <w:pPr>
        <w:pStyle w:val="Code"/>
        <w:rPr>
          <w:lang w:eastAsia="en-GB"/>
        </w:rPr>
      </w:pPr>
      <w:r w:rsidRPr="001856E9">
        <w:rPr>
          <w:lang w:eastAsia="en-GB"/>
        </w:rPr>
        <w:t>note: run with `RUST_BACKTRACE=1` environment variable to display</w:t>
      </w:r>
    </w:p>
    <w:p w14:paraId="1C326B10" w14:textId="77A2E7AA" w:rsidR="001856E9" w:rsidRPr="001856E9" w:rsidRDefault="001856E9" w:rsidP="00B12904">
      <w:pPr>
        <w:pStyle w:val="Code"/>
        <w:rPr>
          <w:lang w:eastAsia="en-GB"/>
        </w:rPr>
      </w:pPr>
      <w:r w:rsidRPr="001856E9">
        <w:rPr>
          <w:lang w:eastAsia="en-GB"/>
        </w:rPr>
        <w:t>a backtrace</w:t>
      </w:r>
    </w:p>
    <w:p w14:paraId="5541F870" w14:textId="77777777" w:rsidR="001856E9" w:rsidRPr="001856E9" w:rsidRDefault="001856E9" w:rsidP="00B12904">
      <w:pPr>
        <w:pStyle w:val="Code"/>
        <w:rPr>
          <w:lang w:eastAsia="en-GB"/>
        </w:rPr>
      </w:pPr>
    </w:p>
    <w:p w14:paraId="5EE4C04B" w14:textId="77777777" w:rsidR="001856E9" w:rsidRPr="001856E9" w:rsidRDefault="001856E9" w:rsidP="00B12904">
      <w:pPr>
        <w:pStyle w:val="Code"/>
        <w:rPr>
          <w:lang w:eastAsia="en-GB"/>
        </w:rPr>
      </w:pPr>
      <w:r w:rsidRPr="001856E9">
        <w:rPr>
          <w:lang w:eastAsia="en-GB"/>
        </w:rPr>
        <w:t>failures:</w:t>
      </w:r>
    </w:p>
    <w:p w14:paraId="08B1F4C3" w14:textId="77777777" w:rsidR="001856E9" w:rsidRPr="001856E9" w:rsidRDefault="001856E9" w:rsidP="00B12904">
      <w:pPr>
        <w:pStyle w:val="Code"/>
        <w:rPr>
          <w:lang w:eastAsia="en-GB"/>
        </w:rPr>
      </w:pPr>
      <w:r w:rsidRPr="001856E9">
        <w:rPr>
          <w:lang w:eastAsia="en-GB"/>
        </w:rPr>
        <w:t xml:space="preserve">    tests::it_adds_two</w:t>
      </w:r>
    </w:p>
    <w:p w14:paraId="2E078574" w14:textId="77777777" w:rsidR="001856E9" w:rsidRPr="001856E9" w:rsidRDefault="001856E9" w:rsidP="00B12904">
      <w:pPr>
        <w:pStyle w:val="Code"/>
        <w:rPr>
          <w:lang w:eastAsia="en-GB"/>
        </w:rPr>
      </w:pPr>
    </w:p>
    <w:p w14:paraId="7F37F089" w14:textId="27A1884D" w:rsidR="00B4289E" w:rsidRDefault="001856E9" w:rsidP="00B12904">
      <w:pPr>
        <w:pStyle w:val="Code"/>
        <w:rPr>
          <w:lang w:eastAsia="en-GB"/>
        </w:rPr>
      </w:pPr>
      <w:r w:rsidRPr="001856E9">
        <w:rPr>
          <w:lang w:eastAsia="en-GB"/>
        </w:rPr>
        <w:t>test result: FAILED. 0 passed; 1 failed; 0 ignored; 0 measured; 0</w:t>
      </w:r>
    </w:p>
    <w:p w14:paraId="719777D9" w14:textId="37A2E500" w:rsidR="001856E9" w:rsidRPr="001856E9" w:rsidRDefault="001856E9" w:rsidP="00B12904">
      <w:pPr>
        <w:pStyle w:val="Code"/>
        <w:rPr>
          <w:lang w:eastAsia="en-GB"/>
        </w:rPr>
      </w:pPr>
      <w:r w:rsidRPr="001856E9">
        <w:rPr>
          <w:lang w:eastAsia="en-GB"/>
        </w:rPr>
        <w:t>filtered out; finished in 0.00s</w:t>
      </w:r>
    </w:p>
    <w:p w14:paraId="5ADDAF53" w14:textId="68C4DE6E" w:rsidR="001856E9" w:rsidRPr="001856E9" w:rsidRDefault="001856E9" w:rsidP="001856E9">
      <w:pPr>
        <w:pStyle w:val="Body"/>
        <w:rPr>
          <w:lang w:eastAsia="en-GB"/>
        </w:rPr>
      </w:pPr>
      <w:r w:rsidRPr="001856E9">
        <w:t xml:space="preserve">Our test caught the bug! The </w:t>
      </w:r>
      <w:r w:rsidRPr="00B12904">
        <w:rPr>
          <w:rStyle w:val="Literal"/>
        </w:rPr>
        <w:t>it_adds_two</w:t>
      </w:r>
      <w:r w:rsidRPr="001856E9">
        <w:t xml:space="preserve"> test failed, and the message tells us that the assertion that </w:t>
      </w:r>
      <w:r w:rsidR="00B63041" w:rsidRPr="001856E9">
        <w:t>fail</w:t>
      </w:r>
      <w:r w:rsidR="00B63041">
        <w:t>ed</w:t>
      </w:r>
      <w:r w:rsidR="00B63041" w:rsidRPr="001856E9">
        <w:t xml:space="preserve"> </w:t>
      </w:r>
      <w:r w:rsidRPr="001856E9">
        <w:t xml:space="preserve">was </w:t>
      </w:r>
      <w:r w:rsidRPr="00B12904">
        <w:rPr>
          <w:rStyle w:val="Literal"/>
        </w:rPr>
        <w:t>assertion failed: `(left == right)`</w:t>
      </w:r>
      <w:r w:rsidRPr="001856E9">
        <w:t xml:space="preserve"> </w:t>
      </w:r>
      <w:r w:rsidR="008260F0" w:rsidRPr="008260F0">
        <w:rPr>
          <w:rStyle w:val="CodeAnnotation"/>
        </w:rPr>
        <w:t>1</w:t>
      </w:r>
      <w:r w:rsidRPr="001856E9">
        <w:t xml:space="preserve"> and what the </w:t>
      </w:r>
      <w:r w:rsidRPr="00B12904">
        <w:rPr>
          <w:rStyle w:val="Literal"/>
        </w:rPr>
        <w:t>left</w:t>
      </w:r>
      <w:r w:rsidRPr="001856E9">
        <w:t xml:space="preserve"> </w:t>
      </w:r>
      <w:r w:rsidR="008260F0" w:rsidRPr="008260F0">
        <w:rPr>
          <w:rStyle w:val="CodeAnnotation"/>
        </w:rPr>
        <w:t>2</w:t>
      </w:r>
      <w:r w:rsidRPr="001856E9">
        <w:t xml:space="preserve"> and </w:t>
      </w:r>
      <w:r w:rsidRPr="00B12904">
        <w:rPr>
          <w:rStyle w:val="Literal"/>
        </w:rPr>
        <w:t>right</w:t>
      </w:r>
      <w:r w:rsidRPr="001856E9">
        <w:t xml:space="preserve"> </w:t>
      </w:r>
      <w:r w:rsidR="008260F0" w:rsidRPr="008260F0">
        <w:rPr>
          <w:rStyle w:val="CodeAnnotation"/>
        </w:rPr>
        <w:t>3</w:t>
      </w:r>
      <w:r w:rsidRPr="001856E9">
        <w:t xml:space="preserve"> values are. This message helps us start debugging: the </w:t>
      </w:r>
      <w:r w:rsidRPr="00B12904">
        <w:rPr>
          <w:rStyle w:val="Literal"/>
        </w:rPr>
        <w:t>left</w:t>
      </w:r>
      <w:r w:rsidRPr="001856E9">
        <w:t xml:space="preserve"> argument was </w:t>
      </w:r>
      <w:r w:rsidRPr="00B12904">
        <w:rPr>
          <w:rStyle w:val="Literal"/>
        </w:rPr>
        <w:t>4</w:t>
      </w:r>
      <w:r w:rsidRPr="001856E9">
        <w:t xml:space="preserve"> but the </w:t>
      </w:r>
      <w:r w:rsidRPr="00B12904">
        <w:rPr>
          <w:rStyle w:val="Literal"/>
        </w:rPr>
        <w:t>right</w:t>
      </w:r>
      <w:r w:rsidRPr="001856E9">
        <w:t xml:space="preserve"> argument, where we had </w:t>
      </w:r>
      <w:r w:rsidRPr="00B12904">
        <w:rPr>
          <w:rStyle w:val="Literal"/>
        </w:rPr>
        <w:t>add_two(2)</w:t>
      </w:r>
      <w:r w:rsidRPr="001856E9">
        <w:t xml:space="preserve">, was </w:t>
      </w:r>
      <w:r w:rsidRPr="00B12904">
        <w:rPr>
          <w:rStyle w:val="Literal"/>
        </w:rPr>
        <w:t>5</w:t>
      </w:r>
      <w:r w:rsidRPr="001856E9">
        <w:rPr>
          <w:lang w:eastAsia="en-GB"/>
        </w:rPr>
        <w:t>. You can imagine that this would be especially</w:t>
      </w:r>
      <w:r>
        <w:rPr>
          <w:lang w:eastAsia="en-GB"/>
        </w:rPr>
        <w:t xml:space="preserve"> </w:t>
      </w:r>
      <w:r w:rsidRPr="001856E9">
        <w:rPr>
          <w:lang w:eastAsia="en-GB"/>
        </w:rPr>
        <w:t>helpful when we have a lot of tests going on.</w:t>
      </w:r>
    </w:p>
    <w:p w14:paraId="059BE7C9" w14:textId="63961B1E" w:rsidR="001856E9" w:rsidRPr="001856E9" w:rsidRDefault="001856E9" w:rsidP="001856E9">
      <w:pPr>
        <w:pStyle w:val="Body"/>
        <w:rPr>
          <w:lang w:eastAsia="en-GB"/>
        </w:rPr>
      </w:pPr>
      <w:r w:rsidRPr="001856E9">
        <w:rPr>
          <w:lang w:eastAsia="en-GB"/>
        </w:rPr>
        <w:t>Note that in some languages and test frameworks, the parameters to equality</w:t>
      </w:r>
      <w:r>
        <w:rPr>
          <w:lang w:eastAsia="en-GB"/>
        </w:rPr>
        <w:t xml:space="preserve"> </w:t>
      </w:r>
      <w:r w:rsidRPr="001856E9">
        <w:rPr>
          <w:lang w:eastAsia="en-GB"/>
        </w:rPr>
        <w:t xml:space="preserve">assertion functions are called </w:t>
      </w:r>
      <w:r w:rsidRPr="00B12904">
        <w:rPr>
          <w:rStyle w:val="Literal"/>
        </w:rPr>
        <w:t>expected</w:t>
      </w:r>
      <w:r w:rsidRPr="001856E9">
        <w:t xml:space="preserve"> and </w:t>
      </w:r>
      <w:r w:rsidRPr="00B12904">
        <w:rPr>
          <w:rStyle w:val="Literal"/>
        </w:rPr>
        <w:t>actual</w:t>
      </w:r>
      <w:r w:rsidRPr="001856E9">
        <w:t xml:space="preserve">, and the order in which we specify the arguments matters. However, in Rust, they’re called </w:t>
      </w:r>
      <w:r w:rsidRPr="00B12904">
        <w:rPr>
          <w:rStyle w:val="Literal"/>
        </w:rPr>
        <w:t>left</w:t>
      </w:r>
      <w:r w:rsidRPr="001856E9">
        <w:t xml:space="preserve"> and </w:t>
      </w:r>
      <w:r w:rsidRPr="00B12904">
        <w:rPr>
          <w:rStyle w:val="Literal"/>
        </w:rPr>
        <w:t>right</w:t>
      </w:r>
      <w:r w:rsidRPr="001856E9">
        <w:t xml:space="preserve">, and the order in which we specify the value we expect and the value the code produces doesn’t matter. We could write the assertion in this test as </w:t>
      </w:r>
      <w:r w:rsidRPr="00B12904">
        <w:rPr>
          <w:rStyle w:val="Literal"/>
        </w:rPr>
        <w:t>assert_eq!(add_two(2), 4)</w:t>
      </w:r>
      <w:r w:rsidRPr="001856E9">
        <w:t xml:space="preserve">, which would result in the same failure message that displays </w:t>
      </w:r>
      <w:r w:rsidRPr="00B12904">
        <w:rPr>
          <w:rStyle w:val="Literal"/>
        </w:rPr>
        <w:t>assertion failed: `(left == right)`</w:t>
      </w:r>
      <w:r w:rsidRPr="001856E9">
        <w:rPr>
          <w:lang w:eastAsia="en-GB"/>
        </w:rPr>
        <w:t>.</w:t>
      </w:r>
    </w:p>
    <w:p w14:paraId="4917BB52" w14:textId="61F5CDF3" w:rsidR="001856E9" w:rsidRPr="001856E9" w:rsidRDefault="00BC5783" w:rsidP="001856E9">
      <w:pPr>
        <w:pStyle w:val="Body"/>
        <w:rPr>
          <w:lang w:eastAsia="en-GB"/>
        </w:rPr>
      </w:pPr>
      <w:r>
        <w:rPr>
          <w:lang w:eastAsia="en-GB"/>
        </w:rPr>
        <w:fldChar w:fldCharType="begin"/>
      </w:r>
      <w:r>
        <w:instrText xml:space="preserve"> XE "assert_ne! macro startRange" </w:instrText>
      </w:r>
      <w:r>
        <w:rPr>
          <w:lang w:eastAsia="en-GB"/>
        </w:rPr>
        <w:fldChar w:fldCharType="end"/>
      </w:r>
      <w:r w:rsidR="001856E9" w:rsidRPr="001856E9">
        <w:rPr>
          <w:lang w:eastAsia="en-GB"/>
        </w:rPr>
        <w:t xml:space="preserve">The </w:t>
      </w:r>
      <w:r w:rsidR="001856E9" w:rsidRPr="00B12904">
        <w:rPr>
          <w:rStyle w:val="Literal"/>
        </w:rPr>
        <w:t>assert_ne!</w:t>
      </w:r>
      <w:r w:rsidR="001856E9" w:rsidRPr="001856E9">
        <w:t xml:space="preserve"> macro will pass if the two values we give it are not equal and fail if they’re equal. This macro is most useful for cases when we’re not sure what a value </w:t>
      </w:r>
      <w:r w:rsidR="001856E9" w:rsidRPr="00055B79">
        <w:rPr>
          <w:rStyle w:val="Italic"/>
        </w:rPr>
        <w:t>will</w:t>
      </w:r>
      <w:r w:rsidR="001856E9" w:rsidRPr="001856E9">
        <w:t xml:space="preserve"> be, but we know what the value definitely </w:t>
      </w:r>
      <w:r w:rsidR="001856E9" w:rsidRPr="00055B79">
        <w:rPr>
          <w:rStyle w:val="Italic"/>
        </w:rPr>
        <w:t>shouldn’t</w:t>
      </w:r>
      <w:r w:rsidR="001856E9" w:rsidRPr="001856E9">
        <w:rPr>
          <w:lang w:eastAsia="en-GB"/>
        </w:rPr>
        <w:t xml:space="preserve"> be.</w:t>
      </w:r>
      <w:r w:rsidR="001856E9">
        <w:rPr>
          <w:lang w:eastAsia="en-GB"/>
        </w:rPr>
        <w:t xml:space="preserve"> </w:t>
      </w:r>
      <w:r w:rsidR="001856E9" w:rsidRPr="001856E9">
        <w:rPr>
          <w:lang w:eastAsia="en-GB"/>
        </w:rPr>
        <w:t>For example, if we’re testing a function that is guaranteed to change its input</w:t>
      </w:r>
      <w:r w:rsidR="001856E9">
        <w:rPr>
          <w:lang w:eastAsia="en-GB"/>
        </w:rPr>
        <w:t xml:space="preserve"> </w:t>
      </w:r>
      <w:r w:rsidR="001856E9" w:rsidRPr="001856E9">
        <w:rPr>
          <w:lang w:eastAsia="en-GB"/>
        </w:rPr>
        <w:t>in some way, but the way in which the input is changed depends on the day of</w:t>
      </w:r>
      <w:r w:rsidR="001856E9">
        <w:rPr>
          <w:lang w:eastAsia="en-GB"/>
        </w:rPr>
        <w:t xml:space="preserve"> </w:t>
      </w:r>
      <w:r w:rsidR="001856E9" w:rsidRPr="001856E9">
        <w:rPr>
          <w:lang w:eastAsia="en-GB"/>
        </w:rPr>
        <w:t>the week that we run our tests, the best thing to assert might be that the</w:t>
      </w:r>
      <w:r w:rsidR="001856E9">
        <w:rPr>
          <w:lang w:eastAsia="en-GB"/>
        </w:rPr>
        <w:t xml:space="preserve"> </w:t>
      </w:r>
      <w:r w:rsidR="001856E9" w:rsidRPr="001856E9">
        <w:rPr>
          <w:lang w:eastAsia="en-GB"/>
        </w:rPr>
        <w:t>output of the function is not equal to the input.</w:t>
      </w:r>
    </w:p>
    <w:p w14:paraId="2E7A268F" w14:textId="7D65435B" w:rsidR="001856E9" w:rsidRPr="001856E9" w:rsidRDefault="003456AE" w:rsidP="001856E9">
      <w:pPr>
        <w:pStyle w:val="Body"/>
        <w:rPr>
          <w:lang w:eastAsia="en-GB"/>
        </w:rPr>
      </w:pPr>
      <w:r>
        <w:rPr>
          <w:lang w:eastAsia="en-GB"/>
        </w:rPr>
        <w:fldChar w:fldCharType="begin"/>
      </w:r>
      <w:r>
        <w:instrText xml:space="preserve"> XE "PartialEq trait startRange" </w:instrText>
      </w:r>
      <w:r>
        <w:rPr>
          <w:lang w:eastAsia="en-GB"/>
        </w:rPr>
        <w:fldChar w:fldCharType="end"/>
      </w:r>
      <w:r w:rsidR="00935F2E">
        <w:rPr>
          <w:lang w:eastAsia="en-GB"/>
        </w:rPr>
        <w:fldChar w:fldCharType="begin"/>
      </w:r>
      <w:r w:rsidR="00935F2E">
        <w:instrText xml:space="preserve"> XE "Debug trait startRange" </w:instrText>
      </w:r>
      <w:r w:rsidR="00935F2E">
        <w:rPr>
          <w:lang w:eastAsia="en-GB"/>
        </w:rPr>
        <w:fldChar w:fldCharType="end"/>
      </w:r>
      <w:r w:rsidR="001856E9" w:rsidRPr="001856E9">
        <w:rPr>
          <w:lang w:eastAsia="en-GB"/>
        </w:rPr>
        <w:t xml:space="preserve">Under the surface, the </w:t>
      </w:r>
      <w:r w:rsidR="001856E9" w:rsidRPr="00B12904">
        <w:rPr>
          <w:rStyle w:val="Literal"/>
        </w:rPr>
        <w:t>assert_eq!</w:t>
      </w:r>
      <w:r w:rsidR="001856E9" w:rsidRPr="001856E9">
        <w:t xml:space="preserve"> and </w:t>
      </w:r>
      <w:r w:rsidR="001856E9" w:rsidRPr="00B12904">
        <w:rPr>
          <w:rStyle w:val="Literal"/>
        </w:rPr>
        <w:t>assert_ne!</w:t>
      </w:r>
      <w:r w:rsidR="001856E9" w:rsidRPr="001856E9">
        <w:t xml:space="preserve"> macros use the operators </w:t>
      </w:r>
      <w:r w:rsidR="001856E9" w:rsidRPr="00B12904">
        <w:rPr>
          <w:rStyle w:val="Literal"/>
        </w:rPr>
        <w:t>==</w:t>
      </w:r>
      <w:r w:rsidR="001856E9" w:rsidRPr="001856E9">
        <w:t xml:space="preserve"> and </w:t>
      </w:r>
      <w:r w:rsidR="001856E9" w:rsidRPr="00B12904">
        <w:rPr>
          <w:rStyle w:val="Literal"/>
        </w:rPr>
        <w:t>!=</w:t>
      </w:r>
      <w:r w:rsidR="001856E9" w:rsidRPr="001856E9">
        <w:t xml:space="preserve">, respectively. When the assertions fail, these macros print their arguments using debug formatting, which means the values being compared must implement the </w:t>
      </w:r>
      <w:r w:rsidR="001856E9" w:rsidRPr="00B12904">
        <w:rPr>
          <w:rStyle w:val="Literal"/>
        </w:rPr>
        <w:t>PartialEq</w:t>
      </w:r>
      <w:r w:rsidR="001856E9" w:rsidRPr="001856E9">
        <w:t xml:space="preserve"> and </w:t>
      </w:r>
      <w:r w:rsidR="001856E9" w:rsidRPr="00B12904">
        <w:rPr>
          <w:rStyle w:val="Literal"/>
        </w:rPr>
        <w:t>Debug</w:t>
      </w:r>
      <w:r w:rsidR="001856E9" w:rsidRPr="001856E9">
        <w:t xml:space="preserve"> traits. All primitive types and most of the standard library types implement these traits. For structs and enums that you define yourself, you’ll need to implement </w:t>
      </w:r>
      <w:r w:rsidR="001856E9" w:rsidRPr="00B12904">
        <w:rPr>
          <w:rStyle w:val="Literal"/>
        </w:rPr>
        <w:t>PartialEq</w:t>
      </w:r>
      <w:r w:rsidR="001856E9" w:rsidRPr="001856E9">
        <w:t xml:space="preserve"> to assert equality of those types. You’ll also need to implement </w:t>
      </w:r>
      <w:r w:rsidR="001856E9" w:rsidRPr="00B12904">
        <w:rPr>
          <w:rStyle w:val="Literal"/>
        </w:rPr>
        <w:t>Debug</w:t>
      </w:r>
      <w:r w:rsidR="001856E9" w:rsidRPr="001856E9">
        <w:t xml:space="preserve"> to print the values when the assertion fails. Because both traits are derivable traits, as mentioned in Listing 5-12, this is usually </w:t>
      </w:r>
      <w:r w:rsidR="001856E9" w:rsidRPr="001856E9">
        <w:lastRenderedPageBreak/>
        <w:t xml:space="preserve">as straightforward as adding the </w:t>
      </w:r>
      <w:r w:rsidR="001856E9" w:rsidRPr="00B12904">
        <w:rPr>
          <w:rStyle w:val="Literal"/>
        </w:rPr>
        <w:t>#[derive(PartialEq, Debug)]</w:t>
      </w:r>
      <w:r w:rsidR="001856E9" w:rsidRPr="001856E9">
        <w:rPr>
          <w:lang w:eastAsia="en-GB"/>
        </w:rPr>
        <w:t xml:space="preserve"> annotation to your struct or enum definition. See</w:t>
      </w:r>
      <w:r w:rsidR="001856E9">
        <w:rPr>
          <w:lang w:eastAsia="en-GB"/>
        </w:rPr>
        <w:t xml:space="preserve"> </w:t>
      </w:r>
      <w:r w:rsidR="001856E9" w:rsidRPr="00F75B08">
        <w:rPr>
          <w:rStyle w:val="Xref"/>
        </w:rPr>
        <w:t>Appendix C</w:t>
      </w:r>
      <w:r w:rsidR="0039571F">
        <w:rPr>
          <w:lang w:eastAsia="en-GB"/>
        </w:rPr>
        <w:t xml:space="preserve"> </w:t>
      </w:r>
      <w:r w:rsidR="001856E9" w:rsidRPr="001856E9">
        <w:rPr>
          <w:lang w:eastAsia="en-GB"/>
        </w:rPr>
        <w:t>for more details about these and other</w:t>
      </w:r>
      <w:r w:rsidR="001856E9">
        <w:rPr>
          <w:lang w:eastAsia="en-GB"/>
        </w:rPr>
        <w:t xml:space="preserve"> </w:t>
      </w:r>
      <w:r w:rsidR="001856E9" w:rsidRPr="001856E9">
        <w:rPr>
          <w:lang w:eastAsia="en-GB"/>
        </w:rPr>
        <w:t>derivable traits.</w:t>
      </w:r>
      <w:r w:rsidR="00935F2E">
        <w:rPr>
          <w:lang w:eastAsia="en-GB"/>
        </w:rPr>
        <w:fldChar w:fldCharType="begin"/>
      </w:r>
      <w:r w:rsidR="00935F2E">
        <w:instrText xml:space="preserve"> XE "Debug trait endRange" </w:instrText>
      </w:r>
      <w:r w:rsidR="00935F2E">
        <w:rPr>
          <w:lang w:eastAsia="en-GB"/>
        </w:rPr>
        <w:fldChar w:fldCharType="end"/>
      </w:r>
      <w:r>
        <w:rPr>
          <w:lang w:eastAsia="en-GB"/>
        </w:rPr>
        <w:fldChar w:fldCharType="begin"/>
      </w:r>
      <w:r>
        <w:instrText xml:space="preserve"> XE "PartialEq trait endRange" </w:instrText>
      </w:r>
      <w:r>
        <w:rPr>
          <w:lang w:eastAsia="en-GB"/>
        </w:rPr>
        <w:fldChar w:fldCharType="end"/>
      </w:r>
      <w:r w:rsidR="00BC5783">
        <w:rPr>
          <w:lang w:eastAsia="en-GB"/>
        </w:rPr>
        <w:fldChar w:fldCharType="begin"/>
      </w:r>
      <w:r w:rsidR="00BC5783">
        <w:instrText xml:space="preserve"> XE "assert_ne! macro endRange" </w:instrText>
      </w:r>
      <w:r w:rsidR="00BC5783">
        <w:rPr>
          <w:lang w:eastAsia="en-GB"/>
        </w:rPr>
        <w:fldChar w:fldCharType="end"/>
      </w:r>
      <w:r w:rsidR="001C06CA">
        <w:rPr>
          <w:lang w:eastAsia="en-GB"/>
        </w:rPr>
        <w:fldChar w:fldCharType="begin"/>
      </w:r>
      <w:r w:rsidR="001C06CA">
        <w:instrText xml:space="preserve"> XE "assert_eq! macro endRange" </w:instrText>
      </w:r>
      <w:r w:rsidR="001C06CA">
        <w:rPr>
          <w:lang w:eastAsia="en-GB"/>
        </w:rPr>
        <w:fldChar w:fldCharType="end"/>
      </w:r>
    </w:p>
    <w:bookmarkStart w:id="10" w:name="adding-custom-failure-messages"/>
    <w:bookmarkStart w:id="11" w:name="_Toc106891139"/>
    <w:bookmarkEnd w:id="10"/>
    <w:p w14:paraId="1F2619C3" w14:textId="05CA2615" w:rsidR="001856E9" w:rsidRPr="001856E9" w:rsidRDefault="00E43596" w:rsidP="00B12904">
      <w:pPr>
        <w:pStyle w:val="HeadB"/>
        <w:rPr>
          <w:lang w:eastAsia="en-GB"/>
        </w:rPr>
      </w:pPr>
      <w:r>
        <w:rPr>
          <w:lang w:eastAsia="en-GB"/>
        </w:rPr>
        <w:fldChar w:fldCharType="begin"/>
      </w:r>
      <w:r>
        <w:instrText xml:space="preserve"> XE "tests:custom failure messages for startRange" </w:instrText>
      </w:r>
      <w:r>
        <w:rPr>
          <w:lang w:eastAsia="en-GB"/>
        </w:rPr>
        <w:fldChar w:fldCharType="end"/>
      </w:r>
      <w:r w:rsidR="001856E9" w:rsidRPr="001856E9">
        <w:rPr>
          <w:lang w:eastAsia="en-GB"/>
        </w:rPr>
        <w:t>Adding Custom Failure Messages</w:t>
      </w:r>
      <w:bookmarkEnd w:id="11"/>
    </w:p>
    <w:p w14:paraId="13B71134" w14:textId="0581A5C2" w:rsidR="001856E9" w:rsidRPr="001856E9" w:rsidRDefault="001856E9" w:rsidP="001856E9">
      <w:pPr>
        <w:pStyle w:val="Body"/>
        <w:rPr>
          <w:lang w:eastAsia="en-GB"/>
        </w:rPr>
      </w:pPr>
      <w:r w:rsidRPr="001856E9">
        <w:t xml:space="preserve">You can also add a custom message to be printed with the failure message as optional arguments to the </w:t>
      </w:r>
      <w:r w:rsidRPr="00B12904">
        <w:rPr>
          <w:rStyle w:val="Literal"/>
        </w:rPr>
        <w:t>assert!</w:t>
      </w:r>
      <w:r w:rsidRPr="001856E9">
        <w:t xml:space="preserve">, </w:t>
      </w:r>
      <w:r w:rsidRPr="00B12904">
        <w:rPr>
          <w:rStyle w:val="Literal"/>
        </w:rPr>
        <w:t>assert_eq!</w:t>
      </w:r>
      <w:r w:rsidRPr="001856E9">
        <w:t xml:space="preserve">, and </w:t>
      </w:r>
      <w:r w:rsidRPr="00B12904">
        <w:rPr>
          <w:rStyle w:val="Literal"/>
        </w:rPr>
        <w:t>assert_ne!</w:t>
      </w:r>
      <w:r w:rsidRPr="001856E9">
        <w:t xml:space="preserve"> macros. Any arguments specified after the required arguments are passed along to the </w:t>
      </w:r>
      <w:r w:rsidRPr="00B12904">
        <w:rPr>
          <w:rStyle w:val="Literal"/>
        </w:rPr>
        <w:t>format!</w:t>
      </w:r>
      <w:r w:rsidRPr="001856E9">
        <w:t xml:space="preserve"> macro (discussed in </w:t>
      </w:r>
      <w:r w:rsidRPr="00F75B08">
        <w:rPr>
          <w:rStyle w:val="Xref"/>
        </w:rPr>
        <w:t>“Concatenation with the + Operator or the format! Macro”</w:t>
      </w:r>
      <w:r w:rsidRPr="001856E9">
        <w:t xml:space="preserve"> </w:t>
      </w:r>
      <w:r w:rsidR="0039571F">
        <w:t xml:space="preserve">on </w:t>
      </w:r>
      <w:r w:rsidR="0039571F" w:rsidRPr="00F75B08">
        <w:rPr>
          <w:rStyle w:val="Xref"/>
        </w:rPr>
        <w:t>page XX</w:t>
      </w:r>
      <w:r w:rsidRPr="001856E9">
        <w:t xml:space="preserve">), so you can pass a format string that contains </w:t>
      </w:r>
      <w:r w:rsidRPr="00B12904">
        <w:rPr>
          <w:rStyle w:val="Literal"/>
        </w:rPr>
        <w:t>{}</w:t>
      </w:r>
      <w:r w:rsidRPr="001856E9">
        <w:rPr>
          <w:lang w:eastAsia="en-GB"/>
        </w:rPr>
        <w:t xml:space="preserve"> placeholders and values to go in those placeholders. Custom</w:t>
      </w:r>
      <w:r>
        <w:rPr>
          <w:lang w:eastAsia="en-GB"/>
        </w:rPr>
        <w:t xml:space="preserve"> </w:t>
      </w:r>
      <w:r w:rsidRPr="001856E9">
        <w:rPr>
          <w:lang w:eastAsia="en-GB"/>
        </w:rPr>
        <w:t>messages are useful for documenting what an assertion means; when a test fails,</w:t>
      </w:r>
      <w:r>
        <w:rPr>
          <w:lang w:eastAsia="en-GB"/>
        </w:rPr>
        <w:t xml:space="preserve"> </w:t>
      </w:r>
      <w:r w:rsidRPr="001856E9">
        <w:rPr>
          <w:lang w:eastAsia="en-GB"/>
        </w:rPr>
        <w:t>you’ll have a better idea of what the problem is with the code.</w:t>
      </w:r>
    </w:p>
    <w:p w14:paraId="711BB6AE" w14:textId="5308906E" w:rsidR="001856E9" w:rsidRPr="001856E9" w:rsidRDefault="001856E9" w:rsidP="001856E9">
      <w:pPr>
        <w:pStyle w:val="Body"/>
        <w:rPr>
          <w:lang w:eastAsia="en-GB"/>
        </w:rPr>
      </w:pPr>
      <w:r w:rsidRPr="001856E9">
        <w:rPr>
          <w:lang w:eastAsia="en-GB"/>
        </w:rPr>
        <w:t>For example, let’s say we have a function that greets people by name and we</w:t>
      </w:r>
      <w:r>
        <w:rPr>
          <w:lang w:eastAsia="en-GB"/>
        </w:rPr>
        <w:t xml:space="preserve"> </w:t>
      </w:r>
      <w:r w:rsidRPr="001856E9">
        <w:rPr>
          <w:lang w:eastAsia="en-GB"/>
        </w:rPr>
        <w:t>want to test that the name we pass into the function appears in the output:</w:t>
      </w:r>
    </w:p>
    <w:p w14:paraId="4F3C134B" w14:textId="392329BD" w:rsidR="001856E9" w:rsidRPr="001856E9" w:rsidRDefault="00996AFD" w:rsidP="008260F0">
      <w:pPr>
        <w:pStyle w:val="CodeLabel"/>
        <w:rPr>
          <w:lang w:eastAsia="en-GB"/>
        </w:rPr>
      </w:pPr>
      <w:r>
        <w:rPr>
          <w:lang w:eastAsia="en-GB"/>
        </w:rPr>
        <w:t>src</w:t>
      </w:r>
      <w:r w:rsidR="001856E9" w:rsidRPr="001856E9">
        <w:rPr>
          <w:lang w:eastAsia="en-GB"/>
        </w:rPr>
        <w:t>/lib.rs</w:t>
      </w:r>
    </w:p>
    <w:p w14:paraId="4EBCF53E" w14:textId="77777777" w:rsidR="001856E9" w:rsidRPr="001856E9" w:rsidRDefault="001856E9" w:rsidP="00B12904">
      <w:pPr>
        <w:pStyle w:val="Code"/>
        <w:rPr>
          <w:lang w:eastAsia="en-GB"/>
        </w:rPr>
      </w:pPr>
      <w:r w:rsidRPr="001856E9">
        <w:rPr>
          <w:lang w:eastAsia="en-GB"/>
        </w:rPr>
        <w:t>pub fn greeting(name: &amp;str) -&gt; String {</w:t>
      </w:r>
    </w:p>
    <w:p w14:paraId="421932ED" w14:textId="59C0A664" w:rsidR="001856E9" w:rsidRPr="001856E9" w:rsidRDefault="001856E9" w:rsidP="00B12904">
      <w:pPr>
        <w:pStyle w:val="Code"/>
        <w:rPr>
          <w:lang w:eastAsia="en-GB"/>
        </w:rPr>
      </w:pPr>
      <w:r w:rsidRPr="001856E9">
        <w:rPr>
          <w:lang w:eastAsia="en-GB"/>
        </w:rPr>
        <w:t xml:space="preserve">    format!("Hello {</w:t>
      </w:r>
      <w:r w:rsidR="008108E9">
        <w:rPr>
          <w:lang w:eastAsia="en-GB"/>
        </w:rPr>
        <w:t>name</w:t>
      </w:r>
      <w:r w:rsidRPr="001856E9">
        <w:rPr>
          <w:lang w:eastAsia="en-GB"/>
        </w:rPr>
        <w:t>}!")</w:t>
      </w:r>
    </w:p>
    <w:p w14:paraId="5BC37B0C" w14:textId="77777777" w:rsidR="001856E9" w:rsidRPr="001856E9" w:rsidRDefault="001856E9" w:rsidP="00B12904">
      <w:pPr>
        <w:pStyle w:val="Code"/>
        <w:rPr>
          <w:lang w:eastAsia="en-GB"/>
        </w:rPr>
      </w:pPr>
      <w:r w:rsidRPr="001856E9">
        <w:rPr>
          <w:lang w:eastAsia="en-GB"/>
        </w:rPr>
        <w:t>}</w:t>
      </w:r>
    </w:p>
    <w:p w14:paraId="75546A1A" w14:textId="77777777" w:rsidR="001856E9" w:rsidRPr="001856E9" w:rsidRDefault="001856E9" w:rsidP="00B12904">
      <w:pPr>
        <w:pStyle w:val="Code"/>
        <w:rPr>
          <w:lang w:eastAsia="en-GB"/>
        </w:rPr>
      </w:pPr>
    </w:p>
    <w:p w14:paraId="4277531E" w14:textId="77777777" w:rsidR="001856E9" w:rsidRPr="001856E9" w:rsidRDefault="001856E9" w:rsidP="00B12904">
      <w:pPr>
        <w:pStyle w:val="Code"/>
        <w:rPr>
          <w:lang w:eastAsia="en-GB"/>
        </w:rPr>
      </w:pPr>
      <w:r w:rsidRPr="001856E9">
        <w:rPr>
          <w:lang w:eastAsia="en-GB"/>
        </w:rPr>
        <w:t>#[cfg(test)]</w:t>
      </w:r>
    </w:p>
    <w:p w14:paraId="76BC807C" w14:textId="77777777" w:rsidR="001856E9" w:rsidRPr="001856E9" w:rsidRDefault="001856E9" w:rsidP="00B12904">
      <w:pPr>
        <w:pStyle w:val="Code"/>
        <w:rPr>
          <w:lang w:eastAsia="en-GB"/>
        </w:rPr>
      </w:pPr>
      <w:r w:rsidRPr="001856E9">
        <w:rPr>
          <w:lang w:eastAsia="en-GB"/>
        </w:rPr>
        <w:t>mod tests {</w:t>
      </w:r>
    </w:p>
    <w:p w14:paraId="389A060A" w14:textId="77777777" w:rsidR="001856E9" w:rsidRPr="001856E9" w:rsidRDefault="001856E9" w:rsidP="00B12904">
      <w:pPr>
        <w:pStyle w:val="Code"/>
        <w:rPr>
          <w:lang w:eastAsia="en-GB"/>
        </w:rPr>
      </w:pPr>
      <w:r w:rsidRPr="001856E9">
        <w:rPr>
          <w:lang w:eastAsia="en-GB"/>
        </w:rPr>
        <w:t xml:space="preserve">    use super::*;</w:t>
      </w:r>
    </w:p>
    <w:p w14:paraId="07E6842E" w14:textId="77777777" w:rsidR="001856E9" w:rsidRPr="001856E9" w:rsidRDefault="001856E9" w:rsidP="00B12904">
      <w:pPr>
        <w:pStyle w:val="Code"/>
        <w:rPr>
          <w:lang w:eastAsia="en-GB"/>
        </w:rPr>
      </w:pPr>
    </w:p>
    <w:p w14:paraId="31698452" w14:textId="77777777" w:rsidR="001856E9" w:rsidRPr="001856E9" w:rsidRDefault="001856E9" w:rsidP="00B12904">
      <w:pPr>
        <w:pStyle w:val="Code"/>
        <w:rPr>
          <w:lang w:eastAsia="en-GB"/>
        </w:rPr>
      </w:pPr>
      <w:r w:rsidRPr="001856E9">
        <w:rPr>
          <w:lang w:eastAsia="en-GB"/>
        </w:rPr>
        <w:t xml:space="preserve">    #[test]</w:t>
      </w:r>
    </w:p>
    <w:p w14:paraId="38060CB0" w14:textId="77777777" w:rsidR="001856E9" w:rsidRPr="001856E9" w:rsidRDefault="001856E9" w:rsidP="00B12904">
      <w:pPr>
        <w:pStyle w:val="Code"/>
        <w:rPr>
          <w:lang w:eastAsia="en-GB"/>
        </w:rPr>
      </w:pPr>
      <w:r w:rsidRPr="001856E9">
        <w:rPr>
          <w:lang w:eastAsia="en-GB"/>
        </w:rPr>
        <w:t xml:space="preserve">    fn greeting_contains_name() {</w:t>
      </w:r>
    </w:p>
    <w:p w14:paraId="5B21A00A" w14:textId="77777777" w:rsidR="001856E9" w:rsidRPr="001856E9" w:rsidRDefault="001856E9" w:rsidP="00B12904">
      <w:pPr>
        <w:pStyle w:val="Code"/>
        <w:rPr>
          <w:lang w:eastAsia="en-GB"/>
        </w:rPr>
      </w:pPr>
      <w:r w:rsidRPr="001856E9">
        <w:rPr>
          <w:lang w:eastAsia="en-GB"/>
        </w:rPr>
        <w:t xml:space="preserve">        let result = greeting("Carol");</w:t>
      </w:r>
    </w:p>
    <w:p w14:paraId="34059340" w14:textId="77777777" w:rsidR="001856E9" w:rsidRPr="001856E9" w:rsidRDefault="001856E9" w:rsidP="00B12904">
      <w:pPr>
        <w:pStyle w:val="Code"/>
        <w:rPr>
          <w:lang w:eastAsia="en-GB"/>
        </w:rPr>
      </w:pPr>
      <w:r w:rsidRPr="001856E9">
        <w:rPr>
          <w:lang w:eastAsia="en-GB"/>
        </w:rPr>
        <w:t xml:space="preserve">        assert!(result.contains("Carol"));</w:t>
      </w:r>
    </w:p>
    <w:p w14:paraId="54EEBC24" w14:textId="77777777" w:rsidR="001856E9" w:rsidRPr="001856E9" w:rsidRDefault="001856E9" w:rsidP="00B12904">
      <w:pPr>
        <w:pStyle w:val="Code"/>
        <w:rPr>
          <w:lang w:eastAsia="en-GB"/>
        </w:rPr>
      </w:pPr>
      <w:r w:rsidRPr="001856E9">
        <w:rPr>
          <w:lang w:eastAsia="en-GB"/>
        </w:rPr>
        <w:t xml:space="preserve">    }</w:t>
      </w:r>
    </w:p>
    <w:p w14:paraId="65B48C44" w14:textId="77777777" w:rsidR="001856E9" w:rsidRPr="001856E9" w:rsidRDefault="001856E9" w:rsidP="00B12904">
      <w:pPr>
        <w:pStyle w:val="Code"/>
        <w:rPr>
          <w:lang w:eastAsia="en-GB"/>
        </w:rPr>
      </w:pPr>
      <w:r w:rsidRPr="001856E9">
        <w:rPr>
          <w:lang w:eastAsia="en-GB"/>
        </w:rPr>
        <w:t>}</w:t>
      </w:r>
    </w:p>
    <w:p w14:paraId="5A75E8B7" w14:textId="4FBA520A" w:rsidR="001856E9" w:rsidRPr="001856E9" w:rsidRDefault="001856E9" w:rsidP="001856E9">
      <w:pPr>
        <w:pStyle w:val="Body"/>
        <w:rPr>
          <w:lang w:eastAsia="en-GB"/>
        </w:rPr>
      </w:pPr>
      <w:r w:rsidRPr="001856E9">
        <w:t xml:space="preserve">The requirements for this program haven’t been agreed upon yet, and we’re pretty sure the </w:t>
      </w:r>
      <w:r w:rsidRPr="00B12904">
        <w:rPr>
          <w:rStyle w:val="Literal"/>
        </w:rPr>
        <w:t>Hello</w:t>
      </w:r>
      <w:r w:rsidRPr="001856E9">
        <w:t xml:space="preserve"> text at the beginning of the greeting will change. We decided we don’t want to have to update the test when the requirements change, so instead of checking for exact equality to the value returned from the </w:t>
      </w:r>
      <w:r w:rsidRPr="00B12904">
        <w:rPr>
          <w:rStyle w:val="Literal"/>
        </w:rPr>
        <w:t>greeting</w:t>
      </w:r>
      <w:r w:rsidRPr="001856E9">
        <w:rPr>
          <w:lang w:eastAsia="en-GB"/>
        </w:rPr>
        <w:t xml:space="preserve"> function, we’ll just assert that the output contains the text of the</w:t>
      </w:r>
      <w:r>
        <w:rPr>
          <w:lang w:eastAsia="en-GB"/>
        </w:rPr>
        <w:t xml:space="preserve"> </w:t>
      </w:r>
      <w:r w:rsidRPr="001856E9">
        <w:rPr>
          <w:lang w:eastAsia="en-GB"/>
        </w:rPr>
        <w:t>input parameter.</w:t>
      </w:r>
    </w:p>
    <w:p w14:paraId="786D906A" w14:textId="65D890B5" w:rsidR="001856E9" w:rsidRPr="001856E9" w:rsidRDefault="001856E9" w:rsidP="001856E9">
      <w:pPr>
        <w:pStyle w:val="Body"/>
        <w:rPr>
          <w:lang w:eastAsia="en-GB"/>
        </w:rPr>
      </w:pPr>
      <w:r w:rsidRPr="001856E9">
        <w:rPr>
          <w:lang w:eastAsia="en-GB"/>
        </w:rPr>
        <w:t xml:space="preserve">Now let’s introduce a bug into this code by changing </w:t>
      </w:r>
      <w:r w:rsidRPr="00B12904">
        <w:rPr>
          <w:rStyle w:val="Literal"/>
        </w:rPr>
        <w:t>greeting</w:t>
      </w:r>
      <w:r w:rsidRPr="001856E9">
        <w:t xml:space="preserve"> to exclude </w:t>
      </w:r>
      <w:r w:rsidRPr="00B12904">
        <w:rPr>
          <w:rStyle w:val="Literal"/>
        </w:rPr>
        <w:t>name</w:t>
      </w:r>
      <w:r w:rsidRPr="001856E9">
        <w:rPr>
          <w:lang w:eastAsia="en-GB"/>
        </w:rPr>
        <w:t xml:space="preserve"> to see what the default test failure looks like:</w:t>
      </w:r>
    </w:p>
    <w:p w14:paraId="1E4A2DD8" w14:textId="77777777" w:rsidR="001856E9" w:rsidRPr="00F75B08" w:rsidRDefault="001856E9" w:rsidP="00B12904">
      <w:pPr>
        <w:pStyle w:val="Code"/>
        <w:rPr>
          <w:rStyle w:val="LiteralGray"/>
        </w:rPr>
      </w:pPr>
      <w:r w:rsidRPr="00F75B08">
        <w:rPr>
          <w:rStyle w:val="LiteralGray"/>
        </w:rPr>
        <w:t>pub fn greeting(name: &amp;str) -&gt; String {</w:t>
      </w:r>
    </w:p>
    <w:p w14:paraId="1ECD6A59" w14:textId="77777777" w:rsidR="001856E9" w:rsidRPr="001856E9" w:rsidRDefault="001856E9" w:rsidP="00B12904">
      <w:pPr>
        <w:pStyle w:val="Code"/>
        <w:rPr>
          <w:lang w:eastAsia="en-GB"/>
        </w:rPr>
      </w:pPr>
      <w:r w:rsidRPr="001856E9">
        <w:rPr>
          <w:lang w:eastAsia="en-GB"/>
        </w:rPr>
        <w:t xml:space="preserve">    String::from("Hello!")</w:t>
      </w:r>
    </w:p>
    <w:p w14:paraId="4975989F" w14:textId="77777777" w:rsidR="001856E9" w:rsidRPr="00F75B08" w:rsidRDefault="001856E9" w:rsidP="00B12904">
      <w:pPr>
        <w:pStyle w:val="Code"/>
        <w:rPr>
          <w:rStyle w:val="LiteralGray"/>
        </w:rPr>
      </w:pPr>
      <w:r w:rsidRPr="00F75B08">
        <w:rPr>
          <w:rStyle w:val="LiteralGray"/>
        </w:rPr>
        <w:t>}</w:t>
      </w:r>
    </w:p>
    <w:p w14:paraId="3F6CDFC2" w14:textId="77777777" w:rsidR="001856E9" w:rsidRPr="001856E9" w:rsidRDefault="001856E9" w:rsidP="001856E9">
      <w:pPr>
        <w:pStyle w:val="Body"/>
        <w:rPr>
          <w:lang w:eastAsia="en-GB"/>
        </w:rPr>
      </w:pPr>
      <w:r w:rsidRPr="001856E9">
        <w:rPr>
          <w:lang w:eastAsia="en-GB"/>
        </w:rPr>
        <w:t>Running this test produces the following:</w:t>
      </w:r>
    </w:p>
    <w:p w14:paraId="4ED0E0B4" w14:textId="77777777" w:rsidR="001856E9" w:rsidRPr="001856E9" w:rsidRDefault="001856E9" w:rsidP="00B12904">
      <w:pPr>
        <w:pStyle w:val="Code"/>
        <w:rPr>
          <w:lang w:eastAsia="en-GB"/>
        </w:rPr>
      </w:pPr>
      <w:r w:rsidRPr="001856E9">
        <w:rPr>
          <w:lang w:eastAsia="en-GB"/>
        </w:rPr>
        <w:t>running 1 test</w:t>
      </w:r>
    </w:p>
    <w:p w14:paraId="3E494151" w14:textId="77777777" w:rsidR="001856E9" w:rsidRPr="001856E9" w:rsidRDefault="001856E9" w:rsidP="00B12904">
      <w:pPr>
        <w:pStyle w:val="Code"/>
        <w:rPr>
          <w:lang w:eastAsia="en-GB"/>
        </w:rPr>
      </w:pPr>
      <w:r w:rsidRPr="001856E9">
        <w:rPr>
          <w:lang w:eastAsia="en-GB"/>
        </w:rPr>
        <w:lastRenderedPageBreak/>
        <w:t>test tests::greeting_contains_name ... FAILED</w:t>
      </w:r>
    </w:p>
    <w:p w14:paraId="1B5B97CB" w14:textId="77777777" w:rsidR="001856E9" w:rsidRPr="001856E9" w:rsidRDefault="001856E9" w:rsidP="00B12904">
      <w:pPr>
        <w:pStyle w:val="Code"/>
        <w:rPr>
          <w:lang w:eastAsia="en-GB"/>
        </w:rPr>
      </w:pPr>
    </w:p>
    <w:p w14:paraId="23DB18A5" w14:textId="77777777" w:rsidR="001856E9" w:rsidRPr="001856E9" w:rsidRDefault="001856E9" w:rsidP="00B12904">
      <w:pPr>
        <w:pStyle w:val="Code"/>
        <w:rPr>
          <w:lang w:eastAsia="en-GB"/>
        </w:rPr>
      </w:pPr>
      <w:r w:rsidRPr="001856E9">
        <w:rPr>
          <w:lang w:eastAsia="en-GB"/>
        </w:rPr>
        <w:t>failures:</w:t>
      </w:r>
    </w:p>
    <w:p w14:paraId="274D39E0" w14:textId="77777777" w:rsidR="001856E9" w:rsidRPr="001856E9" w:rsidRDefault="001856E9" w:rsidP="00B12904">
      <w:pPr>
        <w:pStyle w:val="Code"/>
        <w:rPr>
          <w:lang w:eastAsia="en-GB"/>
        </w:rPr>
      </w:pPr>
    </w:p>
    <w:p w14:paraId="58B2083C" w14:textId="77777777" w:rsidR="001856E9" w:rsidRPr="001856E9" w:rsidRDefault="001856E9" w:rsidP="00B12904">
      <w:pPr>
        <w:pStyle w:val="Code"/>
        <w:rPr>
          <w:lang w:eastAsia="en-GB"/>
        </w:rPr>
      </w:pPr>
      <w:r w:rsidRPr="001856E9">
        <w:rPr>
          <w:lang w:eastAsia="en-GB"/>
        </w:rPr>
        <w:t>---- tests::greeting_contains_name stdout ----</w:t>
      </w:r>
    </w:p>
    <w:p w14:paraId="4F90C899" w14:textId="4EBC3CE5" w:rsidR="00B4289E" w:rsidRDefault="001856E9" w:rsidP="00B12904">
      <w:pPr>
        <w:pStyle w:val="Code"/>
        <w:rPr>
          <w:lang w:eastAsia="en-GB"/>
        </w:rPr>
      </w:pPr>
      <w:r w:rsidRPr="001856E9">
        <w:rPr>
          <w:lang w:eastAsia="en-GB"/>
        </w:rPr>
        <w:t>thread 'main' panicked at 'assertion failed:</w:t>
      </w:r>
    </w:p>
    <w:p w14:paraId="40F2D909" w14:textId="18535280" w:rsidR="001856E9" w:rsidRPr="001856E9" w:rsidRDefault="001856E9" w:rsidP="00B12904">
      <w:pPr>
        <w:pStyle w:val="Code"/>
        <w:rPr>
          <w:lang w:eastAsia="en-GB"/>
        </w:rPr>
      </w:pPr>
      <w:r w:rsidRPr="001856E9">
        <w:rPr>
          <w:lang w:eastAsia="en-GB"/>
        </w:rPr>
        <w:t>result.contains(\"Carol\")', src/lib.rs:12:9</w:t>
      </w:r>
    </w:p>
    <w:p w14:paraId="2FB39B23" w14:textId="2678EC9E" w:rsidR="00B4289E" w:rsidRDefault="001856E9" w:rsidP="00B12904">
      <w:pPr>
        <w:pStyle w:val="Code"/>
        <w:rPr>
          <w:lang w:eastAsia="en-GB"/>
        </w:rPr>
      </w:pPr>
      <w:r w:rsidRPr="001856E9">
        <w:rPr>
          <w:lang w:eastAsia="en-GB"/>
        </w:rPr>
        <w:t>note: run with `RUST_BACKTRACE=1` environment variable to display</w:t>
      </w:r>
    </w:p>
    <w:p w14:paraId="3F7D160C" w14:textId="2013B92C" w:rsidR="001856E9" w:rsidRPr="001856E9" w:rsidRDefault="001856E9" w:rsidP="00B12904">
      <w:pPr>
        <w:pStyle w:val="Code"/>
        <w:rPr>
          <w:lang w:eastAsia="en-GB"/>
        </w:rPr>
      </w:pPr>
      <w:r w:rsidRPr="001856E9">
        <w:rPr>
          <w:lang w:eastAsia="en-GB"/>
        </w:rPr>
        <w:t>a backtrace</w:t>
      </w:r>
    </w:p>
    <w:p w14:paraId="3CC393CA" w14:textId="77777777" w:rsidR="001856E9" w:rsidRPr="001856E9" w:rsidRDefault="001856E9" w:rsidP="00B12904">
      <w:pPr>
        <w:pStyle w:val="Code"/>
        <w:rPr>
          <w:lang w:eastAsia="en-GB"/>
        </w:rPr>
      </w:pPr>
    </w:p>
    <w:p w14:paraId="36098686" w14:textId="77777777" w:rsidR="001856E9" w:rsidRPr="001856E9" w:rsidRDefault="001856E9" w:rsidP="00B12904">
      <w:pPr>
        <w:pStyle w:val="Code"/>
        <w:rPr>
          <w:lang w:eastAsia="en-GB"/>
        </w:rPr>
      </w:pPr>
    </w:p>
    <w:p w14:paraId="267A89DD" w14:textId="77777777" w:rsidR="001856E9" w:rsidRPr="001856E9" w:rsidRDefault="001856E9" w:rsidP="00B12904">
      <w:pPr>
        <w:pStyle w:val="Code"/>
        <w:rPr>
          <w:lang w:eastAsia="en-GB"/>
        </w:rPr>
      </w:pPr>
      <w:r w:rsidRPr="001856E9">
        <w:rPr>
          <w:lang w:eastAsia="en-GB"/>
        </w:rPr>
        <w:t>failures:</w:t>
      </w:r>
    </w:p>
    <w:p w14:paraId="4607AC31" w14:textId="77777777" w:rsidR="001856E9" w:rsidRPr="001856E9" w:rsidRDefault="001856E9" w:rsidP="00B12904">
      <w:pPr>
        <w:pStyle w:val="Code"/>
        <w:rPr>
          <w:lang w:eastAsia="en-GB"/>
        </w:rPr>
      </w:pPr>
      <w:r w:rsidRPr="001856E9">
        <w:rPr>
          <w:lang w:eastAsia="en-GB"/>
        </w:rPr>
        <w:t xml:space="preserve">    tests::greeting_contains_name</w:t>
      </w:r>
    </w:p>
    <w:p w14:paraId="2F65A387" w14:textId="53A6C832" w:rsidR="001856E9" w:rsidRPr="001856E9" w:rsidRDefault="001856E9" w:rsidP="001856E9">
      <w:pPr>
        <w:pStyle w:val="Body"/>
        <w:rPr>
          <w:lang w:eastAsia="en-GB"/>
        </w:rPr>
      </w:pPr>
      <w:r w:rsidRPr="001856E9">
        <w:t xml:space="preserve">This result just indicates that the assertion failed and which line the assertion is on. A more useful failure message would print the value from the </w:t>
      </w:r>
      <w:r w:rsidRPr="00B12904">
        <w:rPr>
          <w:rStyle w:val="Literal"/>
        </w:rPr>
        <w:t>greeting</w:t>
      </w:r>
      <w:r w:rsidRPr="001856E9">
        <w:t xml:space="preserve"> function. Let’s add a custom failure message composed of a format string with a placeholder filled in with the actual value we got from the </w:t>
      </w:r>
      <w:r w:rsidRPr="00B12904">
        <w:rPr>
          <w:rStyle w:val="Literal"/>
        </w:rPr>
        <w:t>greeting</w:t>
      </w:r>
      <w:r w:rsidRPr="001856E9">
        <w:rPr>
          <w:lang w:eastAsia="en-GB"/>
        </w:rPr>
        <w:t xml:space="preserve"> function:</w:t>
      </w:r>
    </w:p>
    <w:p w14:paraId="693F2FB5" w14:textId="77777777" w:rsidR="001856E9" w:rsidRPr="00F75B08" w:rsidRDefault="001856E9" w:rsidP="00B12904">
      <w:pPr>
        <w:pStyle w:val="Code"/>
        <w:rPr>
          <w:rStyle w:val="LiteralGray"/>
        </w:rPr>
      </w:pPr>
      <w:r w:rsidRPr="00F75B08">
        <w:rPr>
          <w:rStyle w:val="LiteralGray"/>
        </w:rPr>
        <w:t>#[test]</w:t>
      </w:r>
    </w:p>
    <w:p w14:paraId="38161F67" w14:textId="77777777" w:rsidR="001856E9" w:rsidRPr="00F75B08" w:rsidRDefault="001856E9" w:rsidP="00B12904">
      <w:pPr>
        <w:pStyle w:val="Code"/>
        <w:rPr>
          <w:rStyle w:val="LiteralGray"/>
        </w:rPr>
      </w:pPr>
      <w:r w:rsidRPr="00F75B08">
        <w:rPr>
          <w:rStyle w:val="LiteralGray"/>
        </w:rPr>
        <w:t>fn greeting_contains_name() {</w:t>
      </w:r>
    </w:p>
    <w:p w14:paraId="43BF746E" w14:textId="77777777" w:rsidR="001856E9" w:rsidRPr="00F75B08" w:rsidRDefault="001856E9" w:rsidP="00B12904">
      <w:pPr>
        <w:pStyle w:val="Code"/>
        <w:rPr>
          <w:rStyle w:val="LiteralGray"/>
        </w:rPr>
      </w:pPr>
      <w:r w:rsidRPr="00F75B08">
        <w:rPr>
          <w:rStyle w:val="LiteralGray"/>
        </w:rPr>
        <w:t xml:space="preserve">    let result = greeting("Carol");</w:t>
      </w:r>
    </w:p>
    <w:p w14:paraId="22E27AC7" w14:textId="77777777" w:rsidR="001856E9" w:rsidRPr="00F75B08" w:rsidRDefault="001856E9" w:rsidP="00B12904">
      <w:pPr>
        <w:pStyle w:val="Code"/>
        <w:rPr>
          <w:rStyle w:val="LiteralGray"/>
        </w:rPr>
      </w:pPr>
      <w:r w:rsidRPr="001856E9">
        <w:rPr>
          <w:lang w:eastAsia="en-GB"/>
        </w:rPr>
        <w:t xml:space="preserve">    </w:t>
      </w:r>
      <w:r w:rsidRPr="00F75B08">
        <w:rPr>
          <w:rStyle w:val="LiteralGray"/>
        </w:rPr>
        <w:t>assert!(</w:t>
      </w:r>
    </w:p>
    <w:p w14:paraId="658CDD76" w14:textId="77777777" w:rsidR="001856E9" w:rsidRPr="00F75B08" w:rsidRDefault="001856E9" w:rsidP="00B12904">
      <w:pPr>
        <w:pStyle w:val="Code"/>
        <w:rPr>
          <w:rStyle w:val="LiteralGray"/>
        </w:rPr>
      </w:pPr>
      <w:r w:rsidRPr="00F75B08">
        <w:rPr>
          <w:rStyle w:val="LiteralGray"/>
        </w:rPr>
        <w:t xml:space="preserve">        result.contains("Carol"),</w:t>
      </w:r>
    </w:p>
    <w:p w14:paraId="1E98D73E" w14:textId="48B0C292" w:rsidR="001856E9" w:rsidRPr="001856E9" w:rsidRDefault="001856E9" w:rsidP="00166A0D">
      <w:pPr>
        <w:pStyle w:val="Code"/>
        <w:rPr>
          <w:lang w:eastAsia="en-GB"/>
        </w:rPr>
      </w:pPr>
      <w:r w:rsidRPr="001856E9">
        <w:rPr>
          <w:lang w:eastAsia="en-GB"/>
        </w:rPr>
        <w:t xml:space="preserve">        "Greeting did not contain name, value was `{</w:t>
      </w:r>
      <w:r w:rsidR="00166A0D">
        <w:rPr>
          <w:lang w:eastAsia="en-GB"/>
        </w:rPr>
        <w:t>result</w:t>
      </w:r>
      <w:r w:rsidRPr="001856E9">
        <w:rPr>
          <w:lang w:eastAsia="en-GB"/>
        </w:rPr>
        <w:t>}`"</w:t>
      </w:r>
    </w:p>
    <w:p w14:paraId="688629DB" w14:textId="77777777" w:rsidR="001856E9" w:rsidRPr="00F75B08" w:rsidRDefault="001856E9" w:rsidP="00B12904">
      <w:pPr>
        <w:pStyle w:val="Code"/>
        <w:rPr>
          <w:rStyle w:val="LiteralGray"/>
        </w:rPr>
      </w:pPr>
      <w:r w:rsidRPr="001856E9">
        <w:rPr>
          <w:lang w:eastAsia="en-GB"/>
        </w:rPr>
        <w:t xml:space="preserve">    </w:t>
      </w:r>
      <w:r w:rsidRPr="00F75B08">
        <w:rPr>
          <w:rStyle w:val="LiteralGray"/>
        </w:rPr>
        <w:t>);</w:t>
      </w:r>
    </w:p>
    <w:p w14:paraId="7E00A992" w14:textId="77777777" w:rsidR="001856E9" w:rsidRPr="00F75B08" w:rsidRDefault="001856E9" w:rsidP="00B12904">
      <w:pPr>
        <w:pStyle w:val="Code"/>
        <w:rPr>
          <w:rStyle w:val="LiteralGray"/>
        </w:rPr>
      </w:pPr>
      <w:r w:rsidRPr="00F75B08">
        <w:rPr>
          <w:rStyle w:val="LiteralGray"/>
        </w:rPr>
        <w:t>}</w:t>
      </w:r>
    </w:p>
    <w:p w14:paraId="7A763F45" w14:textId="77777777" w:rsidR="001856E9" w:rsidRPr="001856E9" w:rsidRDefault="001856E9" w:rsidP="001856E9">
      <w:pPr>
        <w:pStyle w:val="Body"/>
        <w:rPr>
          <w:lang w:eastAsia="en-GB"/>
        </w:rPr>
      </w:pPr>
      <w:r w:rsidRPr="001856E9">
        <w:rPr>
          <w:lang w:eastAsia="en-GB"/>
        </w:rPr>
        <w:t>Now when we run the test, we’ll get a more informative error message:</w:t>
      </w:r>
    </w:p>
    <w:p w14:paraId="25663660" w14:textId="77777777" w:rsidR="001856E9" w:rsidRPr="001856E9" w:rsidRDefault="001856E9" w:rsidP="00B12904">
      <w:pPr>
        <w:pStyle w:val="Code"/>
        <w:rPr>
          <w:lang w:eastAsia="en-GB"/>
        </w:rPr>
      </w:pPr>
      <w:r w:rsidRPr="001856E9">
        <w:rPr>
          <w:lang w:eastAsia="en-GB"/>
        </w:rPr>
        <w:t>---- tests::greeting_contains_name stdout ----</w:t>
      </w:r>
    </w:p>
    <w:p w14:paraId="5BFB2865" w14:textId="40254404" w:rsidR="00B4289E" w:rsidRDefault="001856E9" w:rsidP="00B12904">
      <w:pPr>
        <w:pStyle w:val="Code"/>
        <w:rPr>
          <w:lang w:eastAsia="en-GB"/>
        </w:rPr>
      </w:pPr>
      <w:r w:rsidRPr="001856E9">
        <w:rPr>
          <w:lang w:eastAsia="en-GB"/>
        </w:rPr>
        <w:t>thread 'main' panicked at 'Greeting did not contain name, value</w:t>
      </w:r>
    </w:p>
    <w:p w14:paraId="5D40C189" w14:textId="006C7618" w:rsidR="001856E9" w:rsidRPr="001856E9" w:rsidRDefault="001856E9" w:rsidP="00B12904">
      <w:pPr>
        <w:pStyle w:val="Code"/>
        <w:rPr>
          <w:lang w:eastAsia="en-GB"/>
        </w:rPr>
      </w:pPr>
      <w:r w:rsidRPr="001856E9">
        <w:rPr>
          <w:lang w:eastAsia="en-GB"/>
        </w:rPr>
        <w:t>was `Hello!`', src/lib.rs:12:9</w:t>
      </w:r>
    </w:p>
    <w:p w14:paraId="1AE3B639" w14:textId="70AF1349" w:rsidR="00B4289E" w:rsidRDefault="001856E9" w:rsidP="00B12904">
      <w:pPr>
        <w:pStyle w:val="Code"/>
        <w:rPr>
          <w:lang w:eastAsia="en-GB"/>
        </w:rPr>
      </w:pPr>
      <w:r w:rsidRPr="001856E9">
        <w:rPr>
          <w:lang w:eastAsia="en-GB"/>
        </w:rPr>
        <w:t>note: run with `RUST_BACKTRACE=1` environment variable to display</w:t>
      </w:r>
    </w:p>
    <w:p w14:paraId="184D9B9C" w14:textId="4D4994F1" w:rsidR="001856E9" w:rsidRPr="001856E9" w:rsidRDefault="001856E9" w:rsidP="00B12904">
      <w:pPr>
        <w:pStyle w:val="Code"/>
        <w:rPr>
          <w:lang w:eastAsia="en-GB"/>
        </w:rPr>
      </w:pPr>
      <w:r w:rsidRPr="001856E9">
        <w:rPr>
          <w:lang w:eastAsia="en-GB"/>
        </w:rPr>
        <w:t>a backtrace</w:t>
      </w:r>
    </w:p>
    <w:p w14:paraId="7457664B" w14:textId="75F18036" w:rsidR="001856E9" w:rsidRPr="001856E9" w:rsidRDefault="001856E9" w:rsidP="001856E9">
      <w:pPr>
        <w:pStyle w:val="Body"/>
        <w:rPr>
          <w:lang w:eastAsia="en-GB"/>
        </w:rPr>
      </w:pPr>
      <w:r w:rsidRPr="001856E9">
        <w:rPr>
          <w:lang w:eastAsia="en-GB"/>
        </w:rPr>
        <w:t>We can see the value we actually got in the test output, which would help us</w:t>
      </w:r>
      <w:r>
        <w:rPr>
          <w:lang w:eastAsia="en-GB"/>
        </w:rPr>
        <w:t xml:space="preserve"> </w:t>
      </w:r>
      <w:r w:rsidRPr="001856E9">
        <w:rPr>
          <w:lang w:eastAsia="en-GB"/>
        </w:rPr>
        <w:t>debug what happened instead of what we were expecting to happen.</w:t>
      </w:r>
      <w:r w:rsidR="008859A3">
        <w:rPr>
          <w:lang w:eastAsia="en-GB"/>
        </w:rPr>
        <w:fldChar w:fldCharType="begin"/>
      </w:r>
      <w:r w:rsidR="008859A3">
        <w:instrText xml:space="preserve"> XE "tests:custom failure messages for endRange" </w:instrText>
      </w:r>
      <w:r w:rsidR="008859A3">
        <w:rPr>
          <w:lang w:eastAsia="en-GB"/>
        </w:rPr>
        <w:fldChar w:fldCharType="end"/>
      </w:r>
    </w:p>
    <w:bookmarkStart w:id="12" w:name="checking-for-panics-with-`should_panic`"/>
    <w:bookmarkStart w:id="13" w:name="_Toc106891140"/>
    <w:bookmarkEnd w:id="12"/>
    <w:p w14:paraId="57FC350B" w14:textId="5DAEBF83" w:rsidR="001856E9" w:rsidRPr="00B4289E" w:rsidRDefault="00A93315" w:rsidP="008260F0">
      <w:pPr>
        <w:pStyle w:val="HeadB"/>
      </w:pPr>
      <w:r>
        <w:rPr>
          <w:lang w:eastAsia="en-GB"/>
        </w:rPr>
        <w:fldChar w:fldCharType="begin"/>
      </w:r>
      <w:r>
        <w:instrText xml:space="preserve"> XE "should_panic attribute startRange" </w:instrText>
      </w:r>
      <w:r>
        <w:rPr>
          <w:lang w:eastAsia="en-GB"/>
        </w:rPr>
        <w:fldChar w:fldCharType="end"/>
      </w:r>
      <w:r w:rsidR="008C2B13">
        <w:rPr>
          <w:lang w:eastAsia="en-GB"/>
        </w:rPr>
        <w:fldChar w:fldCharType="begin"/>
      </w:r>
      <w:r w:rsidR="008C2B13">
        <w:instrText xml:space="preserve"> XE "panic! macro startRange" </w:instrText>
      </w:r>
      <w:r w:rsidR="008C2B13">
        <w:rPr>
          <w:lang w:eastAsia="en-GB"/>
        </w:rPr>
        <w:fldChar w:fldCharType="end"/>
      </w:r>
      <w:r w:rsidR="001856E9" w:rsidRPr="00B4289E">
        <w:t xml:space="preserve">Checking for Panics with </w:t>
      </w:r>
      <w:r w:rsidR="001856E9" w:rsidRPr="001856E9">
        <w:rPr>
          <w:lang w:eastAsia="en-GB"/>
        </w:rPr>
        <w:t>should_panic</w:t>
      </w:r>
      <w:bookmarkEnd w:id="13"/>
    </w:p>
    <w:p w14:paraId="018BD31F" w14:textId="52CE3CB3" w:rsidR="001856E9" w:rsidRPr="001856E9" w:rsidRDefault="001856E9" w:rsidP="001856E9">
      <w:pPr>
        <w:pStyle w:val="Body"/>
        <w:rPr>
          <w:lang w:eastAsia="en-GB"/>
        </w:rPr>
      </w:pPr>
      <w:r w:rsidRPr="001856E9">
        <w:t xml:space="preserve">In addition to checking return values, it’s important to check that our code handles error conditions as we expect. For example, consider the </w:t>
      </w:r>
      <w:r w:rsidRPr="00B12904">
        <w:rPr>
          <w:rStyle w:val="Literal"/>
        </w:rPr>
        <w:t>Guess</w:t>
      </w:r>
      <w:r w:rsidRPr="001856E9">
        <w:t xml:space="preserve"> type that we created in Listing 9-13. Other code that uses </w:t>
      </w:r>
      <w:r w:rsidRPr="00B12904">
        <w:rPr>
          <w:rStyle w:val="Literal"/>
        </w:rPr>
        <w:t>Guess</w:t>
      </w:r>
      <w:r w:rsidRPr="001856E9">
        <w:t xml:space="preserve"> depends on the guarantee that </w:t>
      </w:r>
      <w:r w:rsidRPr="00B12904">
        <w:rPr>
          <w:rStyle w:val="Literal"/>
        </w:rPr>
        <w:t>Guess</w:t>
      </w:r>
      <w:r w:rsidRPr="001856E9">
        <w:t xml:space="preserve"> instances will contain only values between 1 and 100. We can write a test that ensures that attempting to create a </w:t>
      </w:r>
      <w:r w:rsidRPr="00B12904">
        <w:rPr>
          <w:rStyle w:val="Literal"/>
        </w:rPr>
        <w:t>Guess</w:t>
      </w:r>
      <w:r w:rsidRPr="001856E9">
        <w:rPr>
          <w:lang w:eastAsia="en-GB"/>
        </w:rPr>
        <w:t xml:space="preserve"> instance with a value outside that range panics.</w:t>
      </w:r>
    </w:p>
    <w:p w14:paraId="6C2F03DB" w14:textId="0A2B6277" w:rsidR="001856E9" w:rsidRPr="001856E9" w:rsidRDefault="001856E9" w:rsidP="001856E9">
      <w:pPr>
        <w:pStyle w:val="Body"/>
        <w:rPr>
          <w:lang w:eastAsia="en-GB"/>
        </w:rPr>
      </w:pPr>
      <w:r w:rsidRPr="001856E9">
        <w:rPr>
          <w:lang w:eastAsia="en-GB"/>
        </w:rPr>
        <w:t xml:space="preserve">We do this by adding the attribute </w:t>
      </w:r>
      <w:r w:rsidRPr="00B12904">
        <w:rPr>
          <w:rStyle w:val="Literal"/>
        </w:rPr>
        <w:t>should_panic</w:t>
      </w:r>
      <w:r w:rsidRPr="001856E9">
        <w:rPr>
          <w:lang w:eastAsia="en-GB"/>
        </w:rPr>
        <w:t xml:space="preserve"> to our test function. The</w:t>
      </w:r>
      <w:r>
        <w:rPr>
          <w:lang w:eastAsia="en-GB"/>
        </w:rPr>
        <w:t xml:space="preserve"> </w:t>
      </w:r>
      <w:r w:rsidRPr="001856E9">
        <w:rPr>
          <w:lang w:eastAsia="en-GB"/>
        </w:rPr>
        <w:t>test passes if the code inside the function panics; the test fails if the code</w:t>
      </w:r>
      <w:r>
        <w:rPr>
          <w:lang w:eastAsia="en-GB"/>
        </w:rPr>
        <w:t xml:space="preserve"> </w:t>
      </w:r>
      <w:r w:rsidRPr="001856E9">
        <w:rPr>
          <w:lang w:eastAsia="en-GB"/>
        </w:rPr>
        <w:t>inside the function doesn’t panic.</w:t>
      </w:r>
    </w:p>
    <w:p w14:paraId="62B3E038" w14:textId="1C7AC6B7" w:rsidR="001856E9" w:rsidRPr="001856E9" w:rsidDel="00A15AFC" w:rsidRDefault="001856E9" w:rsidP="001856E9">
      <w:pPr>
        <w:pStyle w:val="Body"/>
        <w:rPr>
          <w:del w:id="14" w:author="Carol Nichols" w:date="2022-08-24T20:53:00Z"/>
          <w:lang w:eastAsia="en-GB"/>
        </w:rPr>
      </w:pPr>
      <w:r w:rsidRPr="002A174E">
        <w:rPr>
          <w:lang w:eastAsia="en-GB"/>
        </w:rPr>
        <w:lastRenderedPageBreak/>
        <w:t>Listing 11-8</w:t>
      </w:r>
      <w:r w:rsidRPr="001856E9">
        <w:rPr>
          <w:lang w:eastAsia="en-GB"/>
        </w:rPr>
        <w:t xml:space="preserve"> shows a test that checks that the error conditions of </w:t>
      </w:r>
      <w:r w:rsidRPr="00B12904">
        <w:rPr>
          <w:rStyle w:val="Literal"/>
        </w:rPr>
        <w:t>Guess::new</w:t>
      </w:r>
      <w:r>
        <w:rPr>
          <w:lang w:eastAsia="en-GB"/>
        </w:rPr>
        <w:t xml:space="preserve"> </w:t>
      </w:r>
      <w:r w:rsidRPr="001856E9">
        <w:rPr>
          <w:lang w:eastAsia="en-GB"/>
        </w:rPr>
        <w:t>happen when we expect them to.</w:t>
      </w:r>
    </w:p>
    <w:p w14:paraId="29ADACDF" w14:textId="534D5E6D" w:rsidR="001856E9" w:rsidRPr="001856E9" w:rsidRDefault="00996AFD" w:rsidP="00A15AFC">
      <w:pPr>
        <w:pStyle w:val="Body"/>
        <w:rPr>
          <w:lang w:eastAsia="en-GB"/>
        </w:rPr>
        <w:pPrChange w:id="15" w:author="Carol Nichols" w:date="2022-08-24T20:53:00Z">
          <w:pPr>
            <w:pStyle w:val="CodeLabel"/>
          </w:pPr>
        </w:pPrChange>
      </w:pPr>
      <w:commentRangeStart w:id="16"/>
      <w:commentRangeStart w:id="17"/>
      <w:del w:id="18" w:author="Carol Nichols" w:date="2022-08-24T20:53:00Z">
        <w:r w:rsidDel="00A15AFC">
          <w:rPr>
            <w:lang w:eastAsia="en-GB"/>
          </w:rPr>
          <w:delText>src</w:delText>
        </w:r>
        <w:r w:rsidR="001856E9" w:rsidRPr="001856E9" w:rsidDel="00A15AFC">
          <w:rPr>
            <w:lang w:eastAsia="en-GB"/>
          </w:rPr>
          <w:delText>/lib.rs</w:delText>
        </w:r>
        <w:commentRangeEnd w:id="16"/>
        <w:r w:rsidR="000F698C" w:rsidDel="00A15AFC">
          <w:rPr>
            <w:rStyle w:val="CommentReference"/>
            <w:rFonts w:ascii="Times New Roman" w:hAnsi="Times New Roman" w:cs="Times New Roman"/>
            <w:color w:val="auto"/>
            <w:lang w:val="en-CA"/>
          </w:rPr>
          <w:commentReference w:id="16"/>
        </w:r>
      </w:del>
      <w:commentRangeEnd w:id="17"/>
      <w:r w:rsidR="001F2521">
        <w:rPr>
          <w:rStyle w:val="CommentReference"/>
          <w:rFonts w:ascii="Times New Roman" w:hAnsi="Times New Roman" w:cs="Times New Roman"/>
          <w:color w:val="auto"/>
          <w:lang w:val="en-CA"/>
        </w:rPr>
        <w:commentReference w:id="17"/>
      </w:r>
    </w:p>
    <w:p w14:paraId="4847D841" w14:textId="345B9736" w:rsidR="00A15AFC" w:rsidRDefault="00A15AFC" w:rsidP="00F75B08">
      <w:pPr>
        <w:pStyle w:val="CodeWide"/>
        <w:rPr>
          <w:ins w:id="19" w:author="Carol Nichols" w:date="2022-08-24T20:53:00Z"/>
          <w:lang w:eastAsia="en-GB"/>
        </w:rPr>
      </w:pPr>
      <w:ins w:id="20" w:author="Carol Nichols" w:date="2022-08-24T20:53:00Z">
        <w:r>
          <w:rPr>
            <w:lang w:eastAsia="en-GB"/>
          </w:rPr>
          <w:t>// src/lib.rs</w:t>
        </w:r>
      </w:ins>
    </w:p>
    <w:p w14:paraId="06CDA967" w14:textId="51E138AB" w:rsidR="001856E9" w:rsidRPr="001856E9" w:rsidRDefault="001856E9" w:rsidP="00F75B08">
      <w:pPr>
        <w:pStyle w:val="CodeWide"/>
        <w:rPr>
          <w:lang w:eastAsia="en-GB"/>
        </w:rPr>
      </w:pPr>
      <w:r w:rsidRPr="001856E9">
        <w:rPr>
          <w:lang w:eastAsia="en-GB"/>
        </w:rPr>
        <w:t>pub struct Guess {</w:t>
      </w:r>
    </w:p>
    <w:p w14:paraId="1AE88559" w14:textId="77777777" w:rsidR="001856E9" w:rsidRPr="001856E9" w:rsidRDefault="001856E9" w:rsidP="00F75B08">
      <w:pPr>
        <w:pStyle w:val="CodeWide"/>
        <w:rPr>
          <w:lang w:eastAsia="en-GB"/>
        </w:rPr>
      </w:pPr>
      <w:r w:rsidRPr="001856E9">
        <w:rPr>
          <w:lang w:eastAsia="en-GB"/>
        </w:rPr>
        <w:t xml:space="preserve">    value: i32,</w:t>
      </w:r>
    </w:p>
    <w:p w14:paraId="65507242" w14:textId="77777777" w:rsidR="001856E9" w:rsidRPr="001856E9" w:rsidRDefault="001856E9" w:rsidP="00F75B08">
      <w:pPr>
        <w:pStyle w:val="CodeWide"/>
        <w:rPr>
          <w:lang w:eastAsia="en-GB"/>
        </w:rPr>
      </w:pPr>
      <w:r w:rsidRPr="001856E9">
        <w:rPr>
          <w:lang w:eastAsia="en-GB"/>
        </w:rPr>
        <w:t>}</w:t>
      </w:r>
    </w:p>
    <w:p w14:paraId="5A3C4064" w14:textId="77777777" w:rsidR="001856E9" w:rsidRPr="001856E9" w:rsidRDefault="001856E9" w:rsidP="00F75B08">
      <w:pPr>
        <w:pStyle w:val="CodeWide"/>
        <w:rPr>
          <w:lang w:eastAsia="en-GB"/>
        </w:rPr>
      </w:pPr>
    </w:p>
    <w:p w14:paraId="547F242E" w14:textId="77777777" w:rsidR="001856E9" w:rsidRPr="001856E9" w:rsidRDefault="001856E9" w:rsidP="00F75B08">
      <w:pPr>
        <w:pStyle w:val="CodeWide"/>
        <w:rPr>
          <w:lang w:eastAsia="en-GB"/>
        </w:rPr>
      </w:pPr>
      <w:r w:rsidRPr="001856E9">
        <w:rPr>
          <w:lang w:eastAsia="en-GB"/>
        </w:rPr>
        <w:t>impl Guess {</w:t>
      </w:r>
    </w:p>
    <w:p w14:paraId="2C9BC91C" w14:textId="77777777" w:rsidR="001856E9" w:rsidRPr="001856E9" w:rsidRDefault="001856E9" w:rsidP="00F75B08">
      <w:pPr>
        <w:pStyle w:val="CodeWide"/>
        <w:rPr>
          <w:lang w:eastAsia="en-GB"/>
        </w:rPr>
      </w:pPr>
      <w:r w:rsidRPr="001856E9">
        <w:rPr>
          <w:lang w:eastAsia="en-GB"/>
        </w:rPr>
        <w:t xml:space="preserve">    pub fn new(value: i32) -&gt; Guess {</w:t>
      </w:r>
    </w:p>
    <w:p w14:paraId="6F7F0D30" w14:textId="77777777" w:rsidR="001856E9" w:rsidRPr="001856E9" w:rsidRDefault="001856E9" w:rsidP="00F75B08">
      <w:pPr>
        <w:pStyle w:val="CodeWide"/>
        <w:rPr>
          <w:lang w:eastAsia="en-GB"/>
        </w:rPr>
      </w:pPr>
      <w:r w:rsidRPr="001856E9">
        <w:rPr>
          <w:lang w:eastAsia="en-GB"/>
        </w:rPr>
        <w:t xml:space="preserve">        if value &lt; 1 || value &gt; 100 {</w:t>
      </w:r>
    </w:p>
    <w:p w14:paraId="5207E443" w14:textId="77777777" w:rsidR="00A15AFC" w:rsidRDefault="001856E9" w:rsidP="00F75B08">
      <w:pPr>
        <w:pStyle w:val="CodeWide"/>
        <w:rPr>
          <w:ins w:id="21" w:author="Carol Nichols" w:date="2022-08-24T20:52:00Z"/>
          <w:lang w:eastAsia="en-GB"/>
        </w:rPr>
      </w:pPr>
      <w:r w:rsidRPr="001856E9">
        <w:rPr>
          <w:lang w:eastAsia="en-GB"/>
        </w:rPr>
        <w:t xml:space="preserve">            panic!(</w:t>
      </w:r>
    </w:p>
    <w:p w14:paraId="188EAE4B" w14:textId="14B8C022" w:rsidR="00DA6688" w:rsidRDefault="00A15AFC" w:rsidP="00F75B08">
      <w:pPr>
        <w:pStyle w:val="CodeWide"/>
        <w:rPr>
          <w:ins w:id="22" w:author="Carol Nichols" w:date="2022-08-24T20:52:00Z"/>
          <w:lang w:eastAsia="en-GB"/>
        </w:rPr>
      </w:pPr>
      <w:ins w:id="23" w:author="Carol Nichols" w:date="2022-08-24T20:52:00Z">
        <w:r>
          <w:rPr>
            <w:lang w:eastAsia="en-GB"/>
          </w:rPr>
          <w:t xml:space="preserve">                </w:t>
        </w:r>
      </w:ins>
      <w:r w:rsidR="001856E9" w:rsidRPr="001856E9">
        <w:rPr>
          <w:lang w:eastAsia="en-GB"/>
        </w:rPr>
        <w:t>"Guess value must be between 1 and 100, got {</w:t>
      </w:r>
      <w:del w:id="24" w:author="Carol Nichols" w:date="2022-08-24T20:51:00Z">
        <w:r w:rsidR="00A551C8" w:rsidDel="00DA6688">
          <w:rPr>
            <w:lang w:eastAsia="en-GB"/>
          </w:rPr>
          <w:delText>value</w:delText>
        </w:r>
      </w:del>
      <w:r w:rsidR="001856E9" w:rsidRPr="001856E9">
        <w:rPr>
          <w:lang w:eastAsia="en-GB"/>
        </w:rPr>
        <w:t>}."</w:t>
      </w:r>
      <w:ins w:id="25" w:author="Carol Nichols" w:date="2022-08-24T20:51:00Z">
        <w:r w:rsidR="00DA6688">
          <w:rPr>
            <w:lang w:eastAsia="en-GB"/>
          </w:rPr>
          <w:t>,</w:t>
        </w:r>
      </w:ins>
    </w:p>
    <w:p w14:paraId="0EAFA502" w14:textId="53E03D98" w:rsidR="00A15AFC" w:rsidRDefault="00A15AFC" w:rsidP="00F75B08">
      <w:pPr>
        <w:pStyle w:val="CodeWide"/>
        <w:rPr>
          <w:ins w:id="26" w:author="Carol Nichols" w:date="2022-08-24T20:51:00Z"/>
          <w:lang w:eastAsia="en-GB"/>
        </w:rPr>
      </w:pPr>
      <w:ins w:id="27" w:author="Carol Nichols" w:date="2022-08-24T20:52:00Z">
        <w:r>
          <w:rPr>
            <w:lang w:eastAsia="en-GB"/>
          </w:rPr>
          <w:t xml:space="preserve">                value</w:t>
        </w:r>
      </w:ins>
    </w:p>
    <w:p w14:paraId="7829D85B" w14:textId="367BAA83" w:rsidR="001856E9" w:rsidRPr="001856E9" w:rsidRDefault="00DA6688" w:rsidP="00F75B08">
      <w:pPr>
        <w:pStyle w:val="CodeWide"/>
        <w:rPr>
          <w:lang w:eastAsia="en-GB"/>
        </w:rPr>
      </w:pPr>
      <w:ins w:id="28" w:author="Carol Nichols" w:date="2022-08-24T20:51:00Z">
        <w:r>
          <w:rPr>
            <w:lang w:eastAsia="en-GB"/>
          </w:rPr>
          <w:t xml:space="preserve">            </w:t>
        </w:r>
      </w:ins>
      <w:r w:rsidR="001856E9" w:rsidRPr="001856E9">
        <w:rPr>
          <w:lang w:eastAsia="en-GB"/>
        </w:rPr>
        <w:t>);</w:t>
      </w:r>
    </w:p>
    <w:p w14:paraId="785E06E1" w14:textId="77777777" w:rsidR="001856E9" w:rsidRPr="001856E9" w:rsidRDefault="001856E9" w:rsidP="00F75B08">
      <w:pPr>
        <w:pStyle w:val="CodeWide"/>
        <w:rPr>
          <w:lang w:eastAsia="en-GB"/>
        </w:rPr>
      </w:pPr>
      <w:r w:rsidRPr="001856E9">
        <w:rPr>
          <w:lang w:eastAsia="en-GB"/>
        </w:rPr>
        <w:t xml:space="preserve">        }</w:t>
      </w:r>
    </w:p>
    <w:p w14:paraId="4A3ACE43" w14:textId="77777777" w:rsidR="001856E9" w:rsidRPr="001856E9" w:rsidRDefault="001856E9" w:rsidP="00F75B08">
      <w:pPr>
        <w:pStyle w:val="CodeWide"/>
        <w:rPr>
          <w:lang w:eastAsia="en-GB"/>
        </w:rPr>
      </w:pPr>
    </w:p>
    <w:p w14:paraId="4D07C92A" w14:textId="77777777" w:rsidR="001856E9" w:rsidRPr="001856E9" w:rsidRDefault="001856E9" w:rsidP="00F75B08">
      <w:pPr>
        <w:pStyle w:val="CodeWide"/>
        <w:rPr>
          <w:lang w:eastAsia="en-GB"/>
        </w:rPr>
      </w:pPr>
      <w:r w:rsidRPr="001856E9">
        <w:rPr>
          <w:lang w:eastAsia="en-GB"/>
        </w:rPr>
        <w:t xml:space="preserve">        Guess { value }</w:t>
      </w:r>
    </w:p>
    <w:p w14:paraId="3EBD2E85" w14:textId="77777777" w:rsidR="001856E9" w:rsidRPr="001856E9" w:rsidRDefault="001856E9" w:rsidP="00F75B08">
      <w:pPr>
        <w:pStyle w:val="CodeWide"/>
        <w:rPr>
          <w:lang w:eastAsia="en-GB"/>
        </w:rPr>
      </w:pPr>
      <w:r w:rsidRPr="001856E9">
        <w:rPr>
          <w:lang w:eastAsia="en-GB"/>
        </w:rPr>
        <w:t xml:space="preserve">    }</w:t>
      </w:r>
    </w:p>
    <w:p w14:paraId="7AAE6B1F" w14:textId="77777777" w:rsidR="001856E9" w:rsidRPr="001856E9" w:rsidRDefault="001856E9" w:rsidP="00F75B08">
      <w:pPr>
        <w:pStyle w:val="CodeWide"/>
        <w:rPr>
          <w:lang w:eastAsia="en-GB"/>
        </w:rPr>
      </w:pPr>
      <w:r w:rsidRPr="001856E9">
        <w:rPr>
          <w:lang w:eastAsia="en-GB"/>
        </w:rPr>
        <w:t>}</w:t>
      </w:r>
    </w:p>
    <w:p w14:paraId="1050770E" w14:textId="77777777" w:rsidR="001856E9" w:rsidRPr="001856E9" w:rsidRDefault="001856E9" w:rsidP="00F75B08">
      <w:pPr>
        <w:pStyle w:val="CodeWide"/>
        <w:rPr>
          <w:lang w:eastAsia="en-GB"/>
        </w:rPr>
      </w:pPr>
    </w:p>
    <w:p w14:paraId="79F4120C" w14:textId="77777777" w:rsidR="001856E9" w:rsidRPr="001856E9" w:rsidRDefault="001856E9" w:rsidP="00F75B08">
      <w:pPr>
        <w:pStyle w:val="CodeWide"/>
        <w:rPr>
          <w:lang w:eastAsia="en-GB"/>
        </w:rPr>
      </w:pPr>
      <w:r w:rsidRPr="001856E9">
        <w:rPr>
          <w:lang w:eastAsia="en-GB"/>
        </w:rPr>
        <w:t>#[cfg(test)]</w:t>
      </w:r>
    </w:p>
    <w:p w14:paraId="23655EE1" w14:textId="77777777" w:rsidR="001856E9" w:rsidRPr="001856E9" w:rsidRDefault="001856E9" w:rsidP="00F75B08">
      <w:pPr>
        <w:pStyle w:val="CodeWide"/>
        <w:rPr>
          <w:lang w:eastAsia="en-GB"/>
        </w:rPr>
      </w:pPr>
      <w:r w:rsidRPr="001856E9">
        <w:rPr>
          <w:lang w:eastAsia="en-GB"/>
        </w:rPr>
        <w:t>mod tests {</w:t>
      </w:r>
    </w:p>
    <w:p w14:paraId="02F5B5C8" w14:textId="77777777" w:rsidR="001856E9" w:rsidRPr="001856E9" w:rsidRDefault="001856E9" w:rsidP="00F75B08">
      <w:pPr>
        <w:pStyle w:val="CodeWide"/>
        <w:rPr>
          <w:lang w:eastAsia="en-GB"/>
        </w:rPr>
      </w:pPr>
      <w:r w:rsidRPr="001856E9">
        <w:rPr>
          <w:lang w:eastAsia="en-GB"/>
        </w:rPr>
        <w:t xml:space="preserve">    use super::*;</w:t>
      </w:r>
    </w:p>
    <w:p w14:paraId="274B7D8B" w14:textId="77777777" w:rsidR="001856E9" w:rsidRPr="001856E9" w:rsidRDefault="001856E9" w:rsidP="00F75B08">
      <w:pPr>
        <w:pStyle w:val="CodeWide"/>
        <w:rPr>
          <w:lang w:eastAsia="en-GB"/>
        </w:rPr>
      </w:pPr>
    </w:p>
    <w:p w14:paraId="161C06B5" w14:textId="77777777" w:rsidR="001856E9" w:rsidRPr="001856E9" w:rsidRDefault="001856E9" w:rsidP="00F75B08">
      <w:pPr>
        <w:pStyle w:val="CodeWide"/>
        <w:rPr>
          <w:lang w:eastAsia="en-GB"/>
        </w:rPr>
      </w:pPr>
      <w:r w:rsidRPr="001856E9">
        <w:rPr>
          <w:lang w:eastAsia="en-GB"/>
        </w:rPr>
        <w:t xml:space="preserve">    #[test]</w:t>
      </w:r>
    </w:p>
    <w:p w14:paraId="4C3A03A0" w14:textId="77777777" w:rsidR="001856E9" w:rsidRPr="001856E9" w:rsidRDefault="001856E9" w:rsidP="00F75B08">
      <w:pPr>
        <w:pStyle w:val="CodeWide"/>
        <w:rPr>
          <w:lang w:eastAsia="en-GB"/>
        </w:rPr>
      </w:pPr>
      <w:r w:rsidRPr="001856E9">
        <w:rPr>
          <w:lang w:eastAsia="en-GB"/>
        </w:rPr>
        <w:t xml:space="preserve">    #[should_panic]</w:t>
      </w:r>
    </w:p>
    <w:p w14:paraId="68AA01F7" w14:textId="77777777" w:rsidR="001856E9" w:rsidRPr="001856E9" w:rsidRDefault="001856E9" w:rsidP="00F75B08">
      <w:pPr>
        <w:pStyle w:val="CodeWide"/>
        <w:rPr>
          <w:lang w:eastAsia="en-GB"/>
        </w:rPr>
      </w:pPr>
      <w:r w:rsidRPr="001856E9">
        <w:rPr>
          <w:lang w:eastAsia="en-GB"/>
        </w:rPr>
        <w:t xml:space="preserve">    fn greater_than_100() {</w:t>
      </w:r>
    </w:p>
    <w:p w14:paraId="5D1A4FB3" w14:textId="77777777" w:rsidR="001856E9" w:rsidRPr="001856E9" w:rsidRDefault="001856E9" w:rsidP="00F75B08">
      <w:pPr>
        <w:pStyle w:val="CodeWide"/>
        <w:rPr>
          <w:lang w:eastAsia="en-GB"/>
        </w:rPr>
      </w:pPr>
      <w:r w:rsidRPr="001856E9">
        <w:rPr>
          <w:lang w:eastAsia="en-GB"/>
        </w:rPr>
        <w:t xml:space="preserve">        Guess::new(200);</w:t>
      </w:r>
    </w:p>
    <w:p w14:paraId="5570603D" w14:textId="77777777" w:rsidR="001856E9" w:rsidRPr="001856E9" w:rsidRDefault="001856E9" w:rsidP="00F75B08">
      <w:pPr>
        <w:pStyle w:val="CodeWide"/>
        <w:rPr>
          <w:lang w:eastAsia="en-GB"/>
        </w:rPr>
      </w:pPr>
      <w:r w:rsidRPr="001856E9">
        <w:rPr>
          <w:lang w:eastAsia="en-GB"/>
        </w:rPr>
        <w:t xml:space="preserve">    }</w:t>
      </w:r>
    </w:p>
    <w:p w14:paraId="5328F8AC" w14:textId="77777777" w:rsidR="001856E9" w:rsidRPr="001856E9" w:rsidRDefault="001856E9" w:rsidP="00F75B08">
      <w:pPr>
        <w:pStyle w:val="CodeWide"/>
        <w:rPr>
          <w:lang w:eastAsia="en-GB"/>
        </w:rPr>
      </w:pPr>
      <w:r w:rsidRPr="001856E9">
        <w:rPr>
          <w:lang w:eastAsia="en-GB"/>
        </w:rPr>
        <w:t>}</w:t>
      </w:r>
    </w:p>
    <w:p w14:paraId="40D73B78" w14:textId="7E1DAAC1" w:rsidR="00101C97" w:rsidRPr="005C5739" w:rsidRDefault="00101C97" w:rsidP="00F75B08">
      <w:pPr>
        <w:pStyle w:val="CodeListingCaption"/>
      </w:pPr>
      <w:r w:rsidRPr="001856E9">
        <w:t xml:space="preserve">Testing that a condition will cause a </w:t>
      </w:r>
      <w:r w:rsidRPr="005C5739">
        <w:t>panic!</w:t>
      </w:r>
    </w:p>
    <w:p w14:paraId="48BC1BF3" w14:textId="5447333C" w:rsidR="001856E9" w:rsidRPr="001856E9" w:rsidRDefault="001856E9" w:rsidP="00DB5DF1">
      <w:pPr>
        <w:pStyle w:val="Body"/>
        <w:rPr>
          <w:lang w:eastAsia="en-GB"/>
        </w:rPr>
      </w:pPr>
      <w:r w:rsidRPr="001856E9">
        <w:rPr>
          <w:lang w:eastAsia="en-GB"/>
        </w:rPr>
        <w:t xml:space="preserve">We place the </w:t>
      </w:r>
      <w:r w:rsidRPr="00B12904">
        <w:rPr>
          <w:rStyle w:val="Literal"/>
        </w:rPr>
        <w:t>#[should_panic]</w:t>
      </w:r>
      <w:r w:rsidRPr="001856E9">
        <w:t xml:space="preserve"> attribute after the </w:t>
      </w:r>
      <w:r w:rsidRPr="00B12904">
        <w:rPr>
          <w:rStyle w:val="Literal"/>
        </w:rPr>
        <w:t>#[test]</w:t>
      </w:r>
      <w:r w:rsidRPr="001856E9">
        <w:rPr>
          <w:lang w:eastAsia="en-GB"/>
        </w:rPr>
        <w:t xml:space="preserve"> attribute and</w:t>
      </w:r>
      <w:r>
        <w:rPr>
          <w:lang w:eastAsia="en-GB"/>
        </w:rPr>
        <w:t xml:space="preserve"> </w:t>
      </w:r>
      <w:r w:rsidRPr="001856E9">
        <w:rPr>
          <w:lang w:eastAsia="en-GB"/>
        </w:rPr>
        <w:t>before the test function it applies to. Let’s look at the result when this test</w:t>
      </w:r>
      <w:r>
        <w:rPr>
          <w:lang w:eastAsia="en-GB"/>
        </w:rPr>
        <w:t xml:space="preserve"> </w:t>
      </w:r>
      <w:r w:rsidRPr="001856E9">
        <w:rPr>
          <w:lang w:eastAsia="en-GB"/>
        </w:rPr>
        <w:t>passes:</w:t>
      </w:r>
    </w:p>
    <w:p w14:paraId="738919C8" w14:textId="77777777" w:rsidR="001856E9" w:rsidRPr="001856E9" w:rsidRDefault="001856E9" w:rsidP="000E5E7F">
      <w:pPr>
        <w:pStyle w:val="Code"/>
        <w:rPr>
          <w:lang w:eastAsia="en-GB"/>
        </w:rPr>
      </w:pPr>
      <w:r w:rsidRPr="001856E9">
        <w:rPr>
          <w:lang w:eastAsia="en-GB"/>
        </w:rPr>
        <w:t>running 1 test</w:t>
      </w:r>
    </w:p>
    <w:p w14:paraId="6DAF0C0F" w14:textId="77777777" w:rsidR="001856E9" w:rsidRPr="001856E9" w:rsidRDefault="001856E9" w:rsidP="000E5E7F">
      <w:pPr>
        <w:pStyle w:val="Code"/>
        <w:rPr>
          <w:lang w:eastAsia="en-GB"/>
        </w:rPr>
      </w:pPr>
      <w:r w:rsidRPr="001856E9">
        <w:rPr>
          <w:lang w:eastAsia="en-GB"/>
        </w:rPr>
        <w:t>test tests::greater_than_100 - should panic ... ok</w:t>
      </w:r>
    </w:p>
    <w:p w14:paraId="6F6E85C5" w14:textId="77777777" w:rsidR="001856E9" w:rsidRPr="001856E9" w:rsidRDefault="001856E9" w:rsidP="000E5E7F">
      <w:pPr>
        <w:pStyle w:val="Code"/>
        <w:rPr>
          <w:lang w:eastAsia="en-GB"/>
        </w:rPr>
      </w:pPr>
    </w:p>
    <w:p w14:paraId="777492A3" w14:textId="71DDC58D" w:rsidR="000E5E7F" w:rsidRDefault="001856E9" w:rsidP="000E5E7F">
      <w:pPr>
        <w:pStyle w:val="Code"/>
        <w:rPr>
          <w:lang w:eastAsia="en-GB"/>
        </w:rPr>
      </w:pPr>
      <w:r w:rsidRPr="001856E9">
        <w:rPr>
          <w:lang w:eastAsia="en-GB"/>
        </w:rPr>
        <w:t>test result: ok. 1 passed; 0 failed; 0 ignored; 0 measured; 0</w:t>
      </w:r>
    </w:p>
    <w:p w14:paraId="7E0ECD2D" w14:textId="09FE2F98" w:rsidR="001856E9" w:rsidRPr="001856E9" w:rsidRDefault="001856E9" w:rsidP="000E5E7F">
      <w:pPr>
        <w:pStyle w:val="Code"/>
        <w:rPr>
          <w:lang w:eastAsia="en-GB"/>
        </w:rPr>
      </w:pPr>
      <w:r w:rsidRPr="001856E9">
        <w:rPr>
          <w:lang w:eastAsia="en-GB"/>
        </w:rPr>
        <w:t>filtered out; finished in 0.00s</w:t>
      </w:r>
    </w:p>
    <w:p w14:paraId="18E225DF" w14:textId="0B2E5A7B" w:rsidR="001856E9" w:rsidRPr="001856E9" w:rsidRDefault="001856E9" w:rsidP="001856E9">
      <w:pPr>
        <w:pStyle w:val="Body"/>
        <w:rPr>
          <w:lang w:eastAsia="en-GB"/>
        </w:rPr>
      </w:pPr>
      <w:r w:rsidRPr="001856E9">
        <w:t xml:space="preserve">Looks good! Now let’s introduce a bug in our code by removing the condition that the </w:t>
      </w:r>
      <w:r w:rsidRPr="00B12904">
        <w:rPr>
          <w:rStyle w:val="Literal"/>
        </w:rPr>
        <w:t>new</w:t>
      </w:r>
      <w:r w:rsidRPr="001856E9">
        <w:rPr>
          <w:lang w:eastAsia="en-GB"/>
        </w:rPr>
        <w:t xml:space="preserve"> function will panic if the value is greater than 100:</w:t>
      </w:r>
    </w:p>
    <w:p w14:paraId="7AC322A9" w14:textId="6E2378EF" w:rsidR="00464A08" w:rsidRDefault="00464A08" w:rsidP="00F75B08">
      <w:pPr>
        <w:pStyle w:val="CodeWide"/>
        <w:rPr>
          <w:ins w:id="29" w:author="Carol Nichols" w:date="2022-08-24T20:54:00Z"/>
          <w:rStyle w:val="LiteralGray"/>
        </w:rPr>
      </w:pPr>
      <w:ins w:id="30" w:author="Carol Nichols" w:date="2022-08-24T20:54:00Z">
        <w:r>
          <w:rPr>
            <w:rStyle w:val="LiteralGray"/>
          </w:rPr>
          <w:t>// src/lib.rs</w:t>
        </w:r>
      </w:ins>
    </w:p>
    <w:p w14:paraId="36D38C7E" w14:textId="527C0470" w:rsidR="001856E9" w:rsidRPr="00F75B08" w:rsidRDefault="008260F0" w:rsidP="00F75B08">
      <w:pPr>
        <w:pStyle w:val="CodeWide"/>
        <w:rPr>
          <w:rStyle w:val="LiteralGray"/>
        </w:rPr>
      </w:pPr>
      <w:r w:rsidRPr="00F75B08">
        <w:rPr>
          <w:rStyle w:val="LiteralGray"/>
        </w:rPr>
        <w:t>--snip--</w:t>
      </w:r>
    </w:p>
    <w:p w14:paraId="3A1B6CED" w14:textId="77777777" w:rsidR="002D61B2" w:rsidRPr="00F75B08" w:rsidRDefault="002D61B2" w:rsidP="00F75B08">
      <w:pPr>
        <w:pStyle w:val="CodeWide"/>
        <w:rPr>
          <w:rStyle w:val="LiteralGray"/>
        </w:rPr>
      </w:pPr>
    </w:p>
    <w:p w14:paraId="6CC18541" w14:textId="30A80D85" w:rsidR="001856E9" w:rsidRPr="00F75B08" w:rsidRDefault="001856E9" w:rsidP="00F75B08">
      <w:pPr>
        <w:pStyle w:val="CodeWide"/>
        <w:rPr>
          <w:rStyle w:val="LiteralGray"/>
        </w:rPr>
      </w:pPr>
      <w:r w:rsidRPr="00F75B08">
        <w:rPr>
          <w:rStyle w:val="LiteralGray"/>
        </w:rPr>
        <w:t>impl Guess {</w:t>
      </w:r>
    </w:p>
    <w:p w14:paraId="5721F364" w14:textId="77777777" w:rsidR="001856E9" w:rsidRPr="001856E9" w:rsidRDefault="001856E9" w:rsidP="00F75B08">
      <w:pPr>
        <w:pStyle w:val="CodeWide"/>
        <w:rPr>
          <w:lang w:eastAsia="en-GB"/>
        </w:rPr>
      </w:pPr>
      <w:r w:rsidRPr="00F75B08">
        <w:rPr>
          <w:rStyle w:val="LiteralGray"/>
        </w:rPr>
        <w:t xml:space="preserve">    pub fn new(value: i32) -&gt; Guess {</w:t>
      </w:r>
    </w:p>
    <w:p w14:paraId="4C832901" w14:textId="77777777" w:rsidR="001856E9" w:rsidRPr="001856E9" w:rsidRDefault="001856E9" w:rsidP="00F75B08">
      <w:pPr>
        <w:pStyle w:val="CodeWide"/>
        <w:rPr>
          <w:lang w:eastAsia="en-GB"/>
        </w:rPr>
      </w:pPr>
      <w:r w:rsidRPr="001856E9">
        <w:rPr>
          <w:lang w:eastAsia="en-GB"/>
        </w:rPr>
        <w:t xml:space="preserve">        if value &lt; 1 {</w:t>
      </w:r>
    </w:p>
    <w:p w14:paraId="3DD45B57" w14:textId="77777777" w:rsidR="005C131A" w:rsidRDefault="001856E9" w:rsidP="00F75B08">
      <w:pPr>
        <w:pStyle w:val="CodeWide"/>
        <w:rPr>
          <w:ins w:id="31" w:author="Carol Nichols" w:date="2022-08-24T20:55:00Z"/>
          <w:rStyle w:val="LiteralGray"/>
        </w:rPr>
      </w:pPr>
      <w:r w:rsidRPr="00F75B08">
        <w:rPr>
          <w:rStyle w:val="LiteralGray"/>
        </w:rPr>
        <w:t xml:space="preserve">            panic!(</w:t>
      </w:r>
    </w:p>
    <w:p w14:paraId="6D282C2B" w14:textId="33BB9319" w:rsidR="005C131A" w:rsidRDefault="005C131A" w:rsidP="00F75B08">
      <w:pPr>
        <w:pStyle w:val="CodeWide"/>
        <w:rPr>
          <w:ins w:id="32" w:author="Carol Nichols" w:date="2022-08-24T20:55:00Z"/>
          <w:rStyle w:val="LiteralGray"/>
        </w:rPr>
      </w:pPr>
      <w:ins w:id="33" w:author="Carol Nichols" w:date="2022-08-24T20:55:00Z">
        <w:r>
          <w:rPr>
            <w:rStyle w:val="LiteralGray"/>
          </w:rPr>
          <w:t xml:space="preserve">                </w:t>
        </w:r>
      </w:ins>
      <w:r w:rsidR="001856E9" w:rsidRPr="00F75B08">
        <w:rPr>
          <w:rStyle w:val="LiteralGray"/>
        </w:rPr>
        <w:t>"Guess value must be between 1 and 100, got {</w:t>
      </w:r>
      <w:del w:id="34" w:author="Carol Nichols" w:date="2022-08-24T20:55:00Z">
        <w:r w:rsidR="002D61B2" w:rsidRPr="00F75B08" w:rsidDel="005C131A">
          <w:rPr>
            <w:rStyle w:val="LiteralGray"/>
          </w:rPr>
          <w:delText>value</w:delText>
        </w:r>
      </w:del>
      <w:r w:rsidR="001856E9" w:rsidRPr="00F75B08">
        <w:rPr>
          <w:rStyle w:val="LiteralGray"/>
        </w:rPr>
        <w:t>}."</w:t>
      </w:r>
      <w:ins w:id="35" w:author="Carol Nichols" w:date="2022-08-24T20:55:00Z">
        <w:r>
          <w:rPr>
            <w:rStyle w:val="LiteralGray"/>
          </w:rPr>
          <w:t>,</w:t>
        </w:r>
      </w:ins>
    </w:p>
    <w:p w14:paraId="3E06EDDD" w14:textId="4DAF84FB" w:rsidR="005C131A" w:rsidRDefault="005C131A" w:rsidP="00F75B08">
      <w:pPr>
        <w:pStyle w:val="CodeWide"/>
        <w:rPr>
          <w:ins w:id="36" w:author="Carol Nichols" w:date="2022-08-24T20:55:00Z"/>
          <w:rStyle w:val="LiteralGray"/>
        </w:rPr>
      </w:pPr>
      <w:ins w:id="37" w:author="Carol Nichols" w:date="2022-08-24T20:55:00Z">
        <w:r>
          <w:rPr>
            <w:rStyle w:val="LiteralGray"/>
          </w:rPr>
          <w:t xml:space="preserve">                value</w:t>
        </w:r>
      </w:ins>
    </w:p>
    <w:p w14:paraId="5EC8F7DC" w14:textId="71BE2BE6" w:rsidR="001856E9" w:rsidRPr="00F75B08" w:rsidRDefault="005C131A" w:rsidP="00F75B08">
      <w:pPr>
        <w:pStyle w:val="CodeWide"/>
        <w:rPr>
          <w:rStyle w:val="LiteralGray"/>
        </w:rPr>
      </w:pPr>
      <w:ins w:id="38" w:author="Carol Nichols" w:date="2022-08-24T20:55:00Z">
        <w:r>
          <w:rPr>
            <w:rStyle w:val="LiteralGray"/>
          </w:rPr>
          <w:t xml:space="preserve">            </w:t>
        </w:r>
      </w:ins>
      <w:r w:rsidR="001856E9" w:rsidRPr="00F75B08">
        <w:rPr>
          <w:rStyle w:val="LiteralGray"/>
        </w:rPr>
        <w:t>);</w:t>
      </w:r>
    </w:p>
    <w:p w14:paraId="5ED98D5C" w14:textId="77777777" w:rsidR="001856E9" w:rsidRPr="00F75B08" w:rsidRDefault="001856E9" w:rsidP="00F75B08">
      <w:pPr>
        <w:pStyle w:val="CodeWide"/>
        <w:rPr>
          <w:rStyle w:val="LiteralGray"/>
        </w:rPr>
      </w:pPr>
      <w:r w:rsidRPr="00F75B08">
        <w:rPr>
          <w:rStyle w:val="LiteralGray"/>
        </w:rPr>
        <w:lastRenderedPageBreak/>
        <w:t xml:space="preserve">        }</w:t>
      </w:r>
    </w:p>
    <w:p w14:paraId="5B10E57A" w14:textId="77777777" w:rsidR="001856E9" w:rsidRPr="00F75B08" w:rsidRDefault="001856E9" w:rsidP="00F75B08">
      <w:pPr>
        <w:pStyle w:val="CodeWide"/>
        <w:rPr>
          <w:rStyle w:val="LiteralGray"/>
        </w:rPr>
      </w:pPr>
    </w:p>
    <w:p w14:paraId="3240581B" w14:textId="77777777" w:rsidR="001856E9" w:rsidRPr="00F75B08" w:rsidRDefault="001856E9" w:rsidP="00F75B08">
      <w:pPr>
        <w:pStyle w:val="CodeWide"/>
        <w:rPr>
          <w:rStyle w:val="LiteralGray"/>
        </w:rPr>
      </w:pPr>
      <w:r w:rsidRPr="00F75B08">
        <w:rPr>
          <w:rStyle w:val="LiteralGray"/>
        </w:rPr>
        <w:t xml:space="preserve">        Guess { value }</w:t>
      </w:r>
    </w:p>
    <w:p w14:paraId="6980D507" w14:textId="77777777" w:rsidR="001856E9" w:rsidRPr="00F75B08" w:rsidRDefault="001856E9" w:rsidP="00F75B08">
      <w:pPr>
        <w:pStyle w:val="CodeWide"/>
        <w:rPr>
          <w:rStyle w:val="LiteralGray"/>
        </w:rPr>
      </w:pPr>
      <w:r w:rsidRPr="00F75B08">
        <w:rPr>
          <w:rStyle w:val="LiteralGray"/>
        </w:rPr>
        <w:t xml:space="preserve">    }</w:t>
      </w:r>
    </w:p>
    <w:p w14:paraId="0E7969DA" w14:textId="77777777" w:rsidR="001856E9" w:rsidRPr="00F75B08" w:rsidRDefault="001856E9" w:rsidP="00F75B08">
      <w:pPr>
        <w:pStyle w:val="CodeWide"/>
        <w:rPr>
          <w:rStyle w:val="LiteralGray"/>
        </w:rPr>
      </w:pPr>
      <w:r w:rsidRPr="00F75B08">
        <w:rPr>
          <w:rStyle w:val="LiteralGray"/>
        </w:rPr>
        <w:t>}</w:t>
      </w:r>
    </w:p>
    <w:p w14:paraId="62DE90C8" w14:textId="77777777" w:rsidR="001856E9" w:rsidRPr="001856E9" w:rsidRDefault="001856E9" w:rsidP="001856E9">
      <w:pPr>
        <w:pStyle w:val="Body"/>
        <w:rPr>
          <w:lang w:eastAsia="en-GB"/>
        </w:rPr>
      </w:pPr>
      <w:r w:rsidRPr="001856E9">
        <w:rPr>
          <w:lang w:eastAsia="en-GB"/>
        </w:rPr>
        <w:t>When we run the test in Listing 11-8, it will fail:</w:t>
      </w:r>
    </w:p>
    <w:p w14:paraId="0F653887" w14:textId="77777777" w:rsidR="001856E9" w:rsidRPr="001856E9" w:rsidRDefault="001856E9" w:rsidP="00F75B08">
      <w:pPr>
        <w:pStyle w:val="Code"/>
        <w:rPr>
          <w:lang w:eastAsia="en-GB"/>
        </w:rPr>
      </w:pPr>
      <w:r w:rsidRPr="001856E9">
        <w:rPr>
          <w:lang w:eastAsia="en-GB"/>
        </w:rPr>
        <w:t>running 1 test</w:t>
      </w:r>
    </w:p>
    <w:p w14:paraId="39364DCA" w14:textId="77777777" w:rsidR="001856E9" w:rsidRPr="001856E9" w:rsidRDefault="001856E9" w:rsidP="00F75B08">
      <w:pPr>
        <w:pStyle w:val="Code"/>
        <w:rPr>
          <w:lang w:eastAsia="en-GB"/>
        </w:rPr>
      </w:pPr>
      <w:r w:rsidRPr="001856E9">
        <w:rPr>
          <w:lang w:eastAsia="en-GB"/>
        </w:rPr>
        <w:t>test tests::greater_than_100 - should panic ... FAILED</w:t>
      </w:r>
    </w:p>
    <w:p w14:paraId="73530171" w14:textId="77777777" w:rsidR="001856E9" w:rsidRPr="001856E9" w:rsidRDefault="001856E9" w:rsidP="00F75B08">
      <w:pPr>
        <w:pStyle w:val="Code"/>
        <w:rPr>
          <w:lang w:eastAsia="en-GB"/>
        </w:rPr>
      </w:pPr>
    </w:p>
    <w:p w14:paraId="526B3BB1" w14:textId="77777777" w:rsidR="001856E9" w:rsidRPr="001856E9" w:rsidRDefault="001856E9" w:rsidP="00F75B08">
      <w:pPr>
        <w:pStyle w:val="Code"/>
        <w:rPr>
          <w:lang w:eastAsia="en-GB"/>
        </w:rPr>
      </w:pPr>
      <w:r w:rsidRPr="001856E9">
        <w:rPr>
          <w:lang w:eastAsia="en-GB"/>
        </w:rPr>
        <w:t>failures:</w:t>
      </w:r>
    </w:p>
    <w:p w14:paraId="76DDE803" w14:textId="77777777" w:rsidR="001856E9" w:rsidRPr="001856E9" w:rsidRDefault="001856E9" w:rsidP="00F75B08">
      <w:pPr>
        <w:pStyle w:val="Code"/>
        <w:rPr>
          <w:lang w:eastAsia="en-GB"/>
        </w:rPr>
      </w:pPr>
    </w:p>
    <w:p w14:paraId="3A1ABED1" w14:textId="77777777" w:rsidR="001856E9" w:rsidRPr="001856E9" w:rsidRDefault="001856E9" w:rsidP="00F75B08">
      <w:pPr>
        <w:pStyle w:val="Code"/>
        <w:rPr>
          <w:lang w:eastAsia="en-GB"/>
        </w:rPr>
      </w:pPr>
      <w:r w:rsidRPr="001856E9">
        <w:rPr>
          <w:lang w:eastAsia="en-GB"/>
        </w:rPr>
        <w:t>---- tests::greater_than_100 stdout ----</w:t>
      </w:r>
    </w:p>
    <w:p w14:paraId="2F1717FE" w14:textId="77777777" w:rsidR="001856E9" w:rsidRPr="001856E9" w:rsidRDefault="001856E9" w:rsidP="00F75B08">
      <w:pPr>
        <w:pStyle w:val="Code"/>
        <w:rPr>
          <w:lang w:eastAsia="en-GB"/>
        </w:rPr>
      </w:pPr>
      <w:r w:rsidRPr="001856E9">
        <w:rPr>
          <w:lang w:eastAsia="en-GB"/>
        </w:rPr>
        <w:t>note: test did not panic as expected</w:t>
      </w:r>
    </w:p>
    <w:p w14:paraId="24002A5D" w14:textId="77777777" w:rsidR="001856E9" w:rsidRPr="001856E9" w:rsidRDefault="001856E9" w:rsidP="00F75B08">
      <w:pPr>
        <w:pStyle w:val="Code"/>
        <w:rPr>
          <w:lang w:eastAsia="en-GB"/>
        </w:rPr>
      </w:pPr>
    </w:p>
    <w:p w14:paraId="35660961" w14:textId="77777777" w:rsidR="001856E9" w:rsidRPr="001856E9" w:rsidRDefault="001856E9" w:rsidP="00F75B08">
      <w:pPr>
        <w:pStyle w:val="Code"/>
        <w:rPr>
          <w:lang w:eastAsia="en-GB"/>
        </w:rPr>
      </w:pPr>
      <w:r w:rsidRPr="001856E9">
        <w:rPr>
          <w:lang w:eastAsia="en-GB"/>
        </w:rPr>
        <w:t>failures:</w:t>
      </w:r>
    </w:p>
    <w:p w14:paraId="26828EAE" w14:textId="77777777" w:rsidR="001856E9" w:rsidRPr="001856E9" w:rsidRDefault="001856E9" w:rsidP="00F75B08">
      <w:pPr>
        <w:pStyle w:val="Code"/>
        <w:rPr>
          <w:lang w:eastAsia="en-GB"/>
        </w:rPr>
      </w:pPr>
      <w:r w:rsidRPr="001856E9">
        <w:rPr>
          <w:lang w:eastAsia="en-GB"/>
        </w:rPr>
        <w:t xml:space="preserve">    tests::greater_than_100</w:t>
      </w:r>
    </w:p>
    <w:p w14:paraId="79A864C7" w14:textId="77777777" w:rsidR="001856E9" w:rsidRPr="001856E9" w:rsidRDefault="001856E9" w:rsidP="00F75B08">
      <w:pPr>
        <w:pStyle w:val="Code"/>
        <w:rPr>
          <w:lang w:eastAsia="en-GB"/>
        </w:rPr>
      </w:pPr>
    </w:p>
    <w:p w14:paraId="598DBF6D" w14:textId="24756BDC" w:rsidR="00865500" w:rsidRDefault="001856E9" w:rsidP="00865500">
      <w:pPr>
        <w:pStyle w:val="Code"/>
        <w:rPr>
          <w:lang w:eastAsia="en-GB"/>
        </w:rPr>
      </w:pPr>
      <w:r w:rsidRPr="001856E9">
        <w:rPr>
          <w:lang w:eastAsia="en-GB"/>
        </w:rPr>
        <w:t>test result: FAILED. 0 passed; 1 failed; 0 ignored; 0 measured; 0</w:t>
      </w:r>
    </w:p>
    <w:p w14:paraId="4C2F0FA4" w14:textId="47B7A67F" w:rsidR="001856E9" w:rsidRPr="001856E9" w:rsidRDefault="001856E9" w:rsidP="00F75B08">
      <w:pPr>
        <w:pStyle w:val="Code"/>
        <w:rPr>
          <w:lang w:eastAsia="en-GB"/>
        </w:rPr>
      </w:pPr>
      <w:r w:rsidRPr="001856E9">
        <w:rPr>
          <w:lang w:eastAsia="en-GB"/>
        </w:rPr>
        <w:t>filtered out;</w:t>
      </w:r>
      <w:r w:rsidR="00865500">
        <w:rPr>
          <w:lang w:eastAsia="en-GB"/>
        </w:rPr>
        <w:t xml:space="preserve"> </w:t>
      </w:r>
      <w:r w:rsidRPr="001856E9">
        <w:rPr>
          <w:lang w:eastAsia="en-GB"/>
        </w:rPr>
        <w:t>finished in 0.00s</w:t>
      </w:r>
    </w:p>
    <w:p w14:paraId="4477EF67" w14:textId="5CE43091" w:rsidR="001856E9" w:rsidRPr="001856E9" w:rsidRDefault="001856E9" w:rsidP="001856E9">
      <w:pPr>
        <w:pStyle w:val="Body"/>
        <w:rPr>
          <w:lang w:eastAsia="en-GB"/>
        </w:rPr>
      </w:pPr>
      <w:r w:rsidRPr="001856E9">
        <w:t xml:space="preserve">We don’t get a very helpful message in this case, but when we look at the test function, we see that it’s annotated with </w:t>
      </w:r>
      <w:r w:rsidRPr="00B12904">
        <w:rPr>
          <w:rStyle w:val="Literal"/>
        </w:rPr>
        <w:t>#[should_panic]</w:t>
      </w:r>
      <w:r w:rsidRPr="001856E9">
        <w:rPr>
          <w:lang w:eastAsia="en-GB"/>
        </w:rPr>
        <w:t>. The failure we got</w:t>
      </w:r>
      <w:r>
        <w:rPr>
          <w:lang w:eastAsia="en-GB"/>
        </w:rPr>
        <w:t xml:space="preserve"> </w:t>
      </w:r>
      <w:r w:rsidRPr="001856E9">
        <w:rPr>
          <w:lang w:eastAsia="en-GB"/>
        </w:rPr>
        <w:t>means that the code in the test function did not cause a panic.</w:t>
      </w:r>
    </w:p>
    <w:p w14:paraId="482820AD" w14:textId="32666FB9" w:rsidR="001856E9" w:rsidRPr="001856E9" w:rsidDel="00C81602" w:rsidRDefault="001856E9" w:rsidP="001856E9">
      <w:pPr>
        <w:pStyle w:val="Body"/>
        <w:rPr>
          <w:del w:id="39" w:author="Carol Nichols" w:date="2022-08-24T20:55:00Z"/>
          <w:lang w:eastAsia="en-GB"/>
        </w:rPr>
      </w:pPr>
      <w:r w:rsidRPr="001856E9">
        <w:rPr>
          <w:lang w:eastAsia="en-GB"/>
        </w:rPr>
        <w:t xml:space="preserve">Tests that use </w:t>
      </w:r>
      <w:r w:rsidRPr="00B12904">
        <w:rPr>
          <w:rStyle w:val="Literal"/>
        </w:rPr>
        <w:t>should_panic</w:t>
      </w:r>
      <w:r w:rsidRPr="001856E9">
        <w:t xml:space="preserve"> can be imprecise. A </w:t>
      </w:r>
      <w:r w:rsidRPr="00B12904">
        <w:rPr>
          <w:rStyle w:val="Literal"/>
        </w:rPr>
        <w:t>should_panic</w:t>
      </w:r>
      <w:r w:rsidRPr="001856E9">
        <w:t xml:space="preserve"> test would pass even if the test panics for a different reason from the one we were expecting. To make </w:t>
      </w:r>
      <w:r w:rsidRPr="00B12904">
        <w:rPr>
          <w:rStyle w:val="Literal"/>
        </w:rPr>
        <w:t>should_panic</w:t>
      </w:r>
      <w:r w:rsidRPr="001856E9">
        <w:t xml:space="preserve"> tests more precise, we can add an optional </w:t>
      </w:r>
      <w:r w:rsidRPr="00B12904">
        <w:rPr>
          <w:rStyle w:val="Literal"/>
        </w:rPr>
        <w:t>expected</w:t>
      </w:r>
      <w:r w:rsidRPr="001856E9">
        <w:t xml:space="preserve"> parameter to the </w:t>
      </w:r>
      <w:r w:rsidRPr="00B12904">
        <w:rPr>
          <w:rStyle w:val="Literal"/>
        </w:rPr>
        <w:t>should_panic</w:t>
      </w:r>
      <w:r w:rsidRPr="001856E9">
        <w:t xml:space="preserve"> attribute. The test harness will make sure that the failure message contains the provided text. For example, consider the modified code for </w:t>
      </w:r>
      <w:r w:rsidRPr="00B12904">
        <w:rPr>
          <w:rStyle w:val="Literal"/>
        </w:rPr>
        <w:t>Guess</w:t>
      </w:r>
      <w:r w:rsidRPr="001856E9">
        <w:t xml:space="preserve"> in Listing 11-9 where the </w:t>
      </w:r>
      <w:r w:rsidRPr="00B12904">
        <w:rPr>
          <w:rStyle w:val="Literal"/>
        </w:rPr>
        <w:t>new</w:t>
      </w:r>
      <w:r w:rsidRPr="001856E9">
        <w:rPr>
          <w:lang w:eastAsia="en-GB"/>
        </w:rPr>
        <w:t xml:space="preserve"> function</w:t>
      </w:r>
      <w:r>
        <w:rPr>
          <w:lang w:eastAsia="en-GB"/>
        </w:rPr>
        <w:t xml:space="preserve"> </w:t>
      </w:r>
      <w:r w:rsidRPr="001856E9">
        <w:rPr>
          <w:lang w:eastAsia="en-GB"/>
        </w:rPr>
        <w:t>panics with different messages depending on whether the value is too small or</w:t>
      </w:r>
      <w:r>
        <w:rPr>
          <w:lang w:eastAsia="en-GB"/>
        </w:rPr>
        <w:t xml:space="preserve"> </w:t>
      </w:r>
      <w:r w:rsidRPr="001856E9">
        <w:rPr>
          <w:lang w:eastAsia="en-GB"/>
        </w:rPr>
        <w:t>too large.</w:t>
      </w:r>
    </w:p>
    <w:p w14:paraId="467A7A05" w14:textId="342AF9F1" w:rsidR="001856E9" w:rsidRPr="001856E9" w:rsidRDefault="00996AFD" w:rsidP="00C81602">
      <w:pPr>
        <w:pStyle w:val="Body"/>
        <w:rPr>
          <w:lang w:eastAsia="en-GB"/>
        </w:rPr>
        <w:pPrChange w:id="40" w:author="Carol Nichols" w:date="2022-08-24T20:55:00Z">
          <w:pPr>
            <w:pStyle w:val="CodeLabel"/>
          </w:pPr>
        </w:pPrChange>
      </w:pPr>
      <w:commentRangeStart w:id="41"/>
      <w:commentRangeStart w:id="42"/>
      <w:del w:id="43" w:author="Carol Nichols" w:date="2022-08-24T20:55:00Z">
        <w:r w:rsidDel="00C81602">
          <w:rPr>
            <w:lang w:eastAsia="en-GB"/>
          </w:rPr>
          <w:delText>src</w:delText>
        </w:r>
        <w:r w:rsidR="001856E9" w:rsidRPr="001856E9" w:rsidDel="00C81602">
          <w:rPr>
            <w:lang w:eastAsia="en-GB"/>
          </w:rPr>
          <w:delText>/lib.rs</w:delText>
        </w:r>
        <w:commentRangeEnd w:id="41"/>
        <w:r w:rsidR="00900A7C" w:rsidDel="00C81602">
          <w:rPr>
            <w:rStyle w:val="CommentReference"/>
            <w:rFonts w:ascii="Times New Roman" w:hAnsi="Times New Roman" w:cs="Times New Roman"/>
            <w:color w:val="auto"/>
            <w:lang w:val="en-CA"/>
          </w:rPr>
          <w:commentReference w:id="41"/>
        </w:r>
      </w:del>
      <w:commentRangeEnd w:id="42"/>
      <w:r w:rsidR="009340B1">
        <w:rPr>
          <w:rStyle w:val="CommentReference"/>
          <w:rFonts w:ascii="Times New Roman" w:hAnsi="Times New Roman" w:cs="Times New Roman"/>
          <w:color w:val="auto"/>
          <w:lang w:val="en-CA"/>
        </w:rPr>
        <w:commentReference w:id="42"/>
      </w:r>
    </w:p>
    <w:p w14:paraId="406757BC" w14:textId="49A158E2" w:rsidR="00C81602" w:rsidRDefault="00C81602" w:rsidP="00F75B08">
      <w:pPr>
        <w:pStyle w:val="CodeWide"/>
        <w:rPr>
          <w:ins w:id="44" w:author="Carol Nichols" w:date="2022-08-24T20:55:00Z"/>
          <w:rStyle w:val="LiteralGray"/>
        </w:rPr>
      </w:pPr>
      <w:ins w:id="45" w:author="Carol Nichols" w:date="2022-08-24T20:55:00Z">
        <w:r>
          <w:rPr>
            <w:rStyle w:val="LiteralGray"/>
          </w:rPr>
          <w:t>// src/lib.rs</w:t>
        </w:r>
      </w:ins>
    </w:p>
    <w:p w14:paraId="04C7FD2A" w14:textId="0B0E588A" w:rsidR="00161A98" w:rsidRPr="00F75B08" w:rsidRDefault="008260F0" w:rsidP="00F75B08">
      <w:pPr>
        <w:pStyle w:val="CodeWide"/>
        <w:rPr>
          <w:rStyle w:val="LiteralGray"/>
        </w:rPr>
      </w:pPr>
      <w:r w:rsidRPr="00F75B08">
        <w:rPr>
          <w:rStyle w:val="LiteralGray"/>
        </w:rPr>
        <w:t>--snip--</w:t>
      </w:r>
    </w:p>
    <w:p w14:paraId="3A05D4DA" w14:textId="77777777" w:rsidR="001856E9" w:rsidRPr="00F75B08" w:rsidRDefault="001856E9" w:rsidP="00F75B08">
      <w:pPr>
        <w:pStyle w:val="CodeWide"/>
        <w:rPr>
          <w:rStyle w:val="LiteralGray"/>
        </w:rPr>
      </w:pPr>
    </w:p>
    <w:p w14:paraId="0CC3915B" w14:textId="77777777" w:rsidR="001856E9" w:rsidRPr="00F75B08" w:rsidRDefault="001856E9" w:rsidP="00F75B08">
      <w:pPr>
        <w:pStyle w:val="CodeWide"/>
        <w:rPr>
          <w:rStyle w:val="LiteralGray"/>
        </w:rPr>
      </w:pPr>
      <w:r w:rsidRPr="00F75B08">
        <w:rPr>
          <w:rStyle w:val="LiteralGray"/>
        </w:rPr>
        <w:t>impl Guess {</w:t>
      </w:r>
    </w:p>
    <w:p w14:paraId="45AC0196" w14:textId="77777777" w:rsidR="001856E9" w:rsidRPr="00F75B08" w:rsidRDefault="001856E9" w:rsidP="00F75B08">
      <w:pPr>
        <w:pStyle w:val="CodeWide"/>
        <w:rPr>
          <w:rStyle w:val="LiteralGray"/>
        </w:rPr>
      </w:pPr>
      <w:r w:rsidRPr="00F75B08">
        <w:rPr>
          <w:rStyle w:val="LiteralGray"/>
        </w:rPr>
        <w:t xml:space="preserve">    pub fn new(value: i32) -&gt; Guess {</w:t>
      </w:r>
    </w:p>
    <w:p w14:paraId="72C5B3CD" w14:textId="77777777" w:rsidR="001856E9" w:rsidRPr="001856E9" w:rsidRDefault="001856E9" w:rsidP="00F75B08">
      <w:pPr>
        <w:pStyle w:val="CodeWide"/>
        <w:rPr>
          <w:lang w:eastAsia="en-GB"/>
        </w:rPr>
      </w:pPr>
      <w:r w:rsidRPr="001856E9">
        <w:rPr>
          <w:lang w:eastAsia="en-GB"/>
        </w:rPr>
        <w:t xml:space="preserve">        if value &lt; 1 {</w:t>
      </w:r>
    </w:p>
    <w:p w14:paraId="258FB749" w14:textId="77777777" w:rsidR="001856E9" w:rsidRPr="001856E9" w:rsidRDefault="001856E9" w:rsidP="00F75B08">
      <w:pPr>
        <w:pStyle w:val="CodeWide"/>
        <w:rPr>
          <w:lang w:eastAsia="en-GB"/>
        </w:rPr>
      </w:pPr>
      <w:r w:rsidRPr="001856E9">
        <w:rPr>
          <w:lang w:eastAsia="en-GB"/>
        </w:rPr>
        <w:t xml:space="preserve">            panic!(</w:t>
      </w:r>
    </w:p>
    <w:p w14:paraId="187C50D3" w14:textId="76A25ABC" w:rsidR="001856E9" w:rsidRDefault="001856E9" w:rsidP="00F75B08">
      <w:pPr>
        <w:pStyle w:val="CodeWide"/>
        <w:rPr>
          <w:ins w:id="46" w:author="Carol Nichols" w:date="2022-08-24T20:55:00Z"/>
          <w:lang w:eastAsia="en-GB"/>
        </w:rPr>
      </w:pPr>
      <w:r w:rsidRPr="001856E9">
        <w:rPr>
          <w:lang w:eastAsia="en-GB"/>
        </w:rPr>
        <w:t xml:space="preserve">                "Guess value must be greater than or equal to 1, got {</w:t>
      </w:r>
      <w:del w:id="47" w:author="Carol Nichols" w:date="2022-08-24T20:55:00Z">
        <w:r w:rsidR="005F5975" w:rsidDel="00C81602">
          <w:rPr>
            <w:lang w:eastAsia="en-GB"/>
          </w:rPr>
          <w:delText>value</w:delText>
        </w:r>
      </w:del>
      <w:r w:rsidRPr="001856E9">
        <w:rPr>
          <w:lang w:eastAsia="en-GB"/>
        </w:rPr>
        <w:t>}."</w:t>
      </w:r>
      <w:ins w:id="48" w:author="Carol Nichols" w:date="2022-08-24T20:55:00Z">
        <w:r w:rsidR="00C81602">
          <w:rPr>
            <w:lang w:eastAsia="en-GB"/>
          </w:rPr>
          <w:t>,</w:t>
        </w:r>
      </w:ins>
    </w:p>
    <w:p w14:paraId="4D7FC313" w14:textId="4CBDE4C0" w:rsidR="00C81602" w:rsidRPr="001856E9" w:rsidRDefault="00C81602" w:rsidP="00F75B08">
      <w:pPr>
        <w:pStyle w:val="CodeWide"/>
        <w:rPr>
          <w:lang w:eastAsia="en-GB"/>
        </w:rPr>
      </w:pPr>
      <w:ins w:id="49" w:author="Carol Nichols" w:date="2022-08-24T20:55:00Z">
        <w:r>
          <w:rPr>
            <w:lang w:eastAsia="en-GB"/>
          </w:rPr>
          <w:t xml:space="preserve">                value</w:t>
        </w:r>
      </w:ins>
    </w:p>
    <w:p w14:paraId="74357528" w14:textId="77777777" w:rsidR="001856E9" w:rsidRPr="001856E9" w:rsidRDefault="001856E9" w:rsidP="00F75B08">
      <w:pPr>
        <w:pStyle w:val="CodeWide"/>
        <w:rPr>
          <w:lang w:eastAsia="en-GB"/>
        </w:rPr>
      </w:pPr>
      <w:r w:rsidRPr="001856E9">
        <w:rPr>
          <w:lang w:eastAsia="en-GB"/>
        </w:rPr>
        <w:t xml:space="preserve">            );</w:t>
      </w:r>
    </w:p>
    <w:p w14:paraId="41DC7CD0" w14:textId="77777777" w:rsidR="001856E9" w:rsidRPr="001856E9" w:rsidRDefault="001856E9" w:rsidP="00F75B08">
      <w:pPr>
        <w:pStyle w:val="CodeWide"/>
        <w:rPr>
          <w:lang w:eastAsia="en-GB"/>
        </w:rPr>
      </w:pPr>
      <w:r w:rsidRPr="001856E9">
        <w:rPr>
          <w:lang w:eastAsia="en-GB"/>
        </w:rPr>
        <w:t xml:space="preserve">        } else if value &gt; 100 {</w:t>
      </w:r>
    </w:p>
    <w:p w14:paraId="42AD0603" w14:textId="77777777" w:rsidR="001856E9" w:rsidRPr="001856E9" w:rsidRDefault="001856E9" w:rsidP="00F75B08">
      <w:pPr>
        <w:pStyle w:val="CodeWide"/>
        <w:rPr>
          <w:lang w:eastAsia="en-GB"/>
        </w:rPr>
      </w:pPr>
      <w:r w:rsidRPr="001856E9">
        <w:rPr>
          <w:lang w:eastAsia="en-GB"/>
        </w:rPr>
        <w:t xml:space="preserve">            panic!(</w:t>
      </w:r>
    </w:p>
    <w:p w14:paraId="7A9A625C" w14:textId="3A5FDF42" w:rsidR="001856E9" w:rsidRDefault="001856E9" w:rsidP="00F75B08">
      <w:pPr>
        <w:pStyle w:val="CodeWide"/>
        <w:rPr>
          <w:ins w:id="50" w:author="Carol Nichols" w:date="2022-08-24T20:56:00Z"/>
          <w:lang w:eastAsia="en-GB"/>
        </w:rPr>
      </w:pPr>
      <w:r w:rsidRPr="001856E9">
        <w:rPr>
          <w:lang w:eastAsia="en-GB"/>
        </w:rPr>
        <w:t xml:space="preserve">                "Guess value must be less than or equal to 100, got {</w:t>
      </w:r>
      <w:del w:id="51" w:author="Carol Nichols" w:date="2022-08-24T20:56:00Z">
        <w:r w:rsidR="009966E3" w:rsidDel="00C81602">
          <w:rPr>
            <w:lang w:eastAsia="en-GB"/>
          </w:rPr>
          <w:delText>value</w:delText>
        </w:r>
      </w:del>
      <w:r w:rsidRPr="001856E9">
        <w:rPr>
          <w:lang w:eastAsia="en-GB"/>
        </w:rPr>
        <w:t>}."</w:t>
      </w:r>
      <w:ins w:id="52" w:author="Carol Nichols" w:date="2022-08-24T20:56:00Z">
        <w:r w:rsidR="00C81602">
          <w:rPr>
            <w:lang w:eastAsia="en-GB"/>
          </w:rPr>
          <w:t>,</w:t>
        </w:r>
      </w:ins>
    </w:p>
    <w:p w14:paraId="0B04B02F" w14:textId="72538143" w:rsidR="00C81602" w:rsidRPr="001856E9" w:rsidRDefault="00C81602" w:rsidP="00F75B08">
      <w:pPr>
        <w:pStyle w:val="CodeWide"/>
        <w:rPr>
          <w:lang w:eastAsia="en-GB"/>
        </w:rPr>
      </w:pPr>
      <w:ins w:id="53" w:author="Carol Nichols" w:date="2022-08-24T20:56:00Z">
        <w:r>
          <w:rPr>
            <w:lang w:eastAsia="en-GB"/>
          </w:rPr>
          <w:t xml:space="preserve">                value</w:t>
        </w:r>
      </w:ins>
    </w:p>
    <w:p w14:paraId="0FBC6BCC" w14:textId="77777777" w:rsidR="001856E9" w:rsidRPr="001856E9" w:rsidRDefault="001856E9" w:rsidP="00F75B08">
      <w:pPr>
        <w:pStyle w:val="CodeWide"/>
        <w:rPr>
          <w:lang w:eastAsia="en-GB"/>
        </w:rPr>
      </w:pPr>
      <w:r w:rsidRPr="001856E9">
        <w:rPr>
          <w:lang w:eastAsia="en-GB"/>
        </w:rPr>
        <w:t xml:space="preserve">            );</w:t>
      </w:r>
    </w:p>
    <w:p w14:paraId="4A802BC7" w14:textId="77777777" w:rsidR="001856E9" w:rsidRPr="001856E9" w:rsidRDefault="001856E9" w:rsidP="00F75B08">
      <w:pPr>
        <w:pStyle w:val="CodeWide"/>
        <w:rPr>
          <w:lang w:eastAsia="en-GB"/>
        </w:rPr>
      </w:pPr>
      <w:r w:rsidRPr="001856E9">
        <w:rPr>
          <w:lang w:eastAsia="en-GB"/>
        </w:rPr>
        <w:t xml:space="preserve">        }</w:t>
      </w:r>
    </w:p>
    <w:p w14:paraId="321C53C0" w14:textId="77777777" w:rsidR="001856E9" w:rsidRPr="001856E9" w:rsidRDefault="001856E9" w:rsidP="00F75B08">
      <w:pPr>
        <w:pStyle w:val="CodeWide"/>
        <w:rPr>
          <w:lang w:eastAsia="en-GB"/>
        </w:rPr>
      </w:pPr>
    </w:p>
    <w:p w14:paraId="03C5BA28" w14:textId="77777777" w:rsidR="001856E9" w:rsidRPr="00F75B08" w:rsidRDefault="001856E9" w:rsidP="00F75B08">
      <w:pPr>
        <w:pStyle w:val="CodeWide"/>
        <w:rPr>
          <w:rStyle w:val="LiteralGray"/>
        </w:rPr>
      </w:pPr>
      <w:r w:rsidRPr="00F75B08">
        <w:rPr>
          <w:rStyle w:val="LiteralGray"/>
        </w:rPr>
        <w:t xml:space="preserve">        Guess { value }</w:t>
      </w:r>
    </w:p>
    <w:p w14:paraId="538335FF" w14:textId="77777777" w:rsidR="001856E9" w:rsidRPr="00F75B08" w:rsidRDefault="001856E9" w:rsidP="00F75B08">
      <w:pPr>
        <w:pStyle w:val="CodeWide"/>
        <w:rPr>
          <w:rStyle w:val="LiteralGray"/>
        </w:rPr>
      </w:pPr>
      <w:r w:rsidRPr="00F75B08">
        <w:rPr>
          <w:rStyle w:val="LiteralGray"/>
        </w:rPr>
        <w:t xml:space="preserve">    }</w:t>
      </w:r>
    </w:p>
    <w:p w14:paraId="6BBB4A94" w14:textId="77777777" w:rsidR="001856E9" w:rsidRPr="00F75B08" w:rsidRDefault="001856E9" w:rsidP="00F75B08">
      <w:pPr>
        <w:pStyle w:val="CodeWide"/>
        <w:rPr>
          <w:rStyle w:val="LiteralGray"/>
        </w:rPr>
      </w:pPr>
      <w:r w:rsidRPr="00F75B08">
        <w:rPr>
          <w:rStyle w:val="LiteralGray"/>
        </w:rPr>
        <w:t>}</w:t>
      </w:r>
    </w:p>
    <w:p w14:paraId="0B2912E5" w14:textId="77777777" w:rsidR="001856E9" w:rsidRPr="00F75B08" w:rsidRDefault="001856E9" w:rsidP="00F75B08">
      <w:pPr>
        <w:pStyle w:val="CodeWide"/>
        <w:rPr>
          <w:rStyle w:val="LiteralGray"/>
        </w:rPr>
      </w:pPr>
    </w:p>
    <w:p w14:paraId="41C689DF" w14:textId="77777777" w:rsidR="001856E9" w:rsidRPr="00F75B08" w:rsidRDefault="001856E9" w:rsidP="00F75B08">
      <w:pPr>
        <w:pStyle w:val="CodeWide"/>
        <w:rPr>
          <w:rStyle w:val="LiteralGray"/>
        </w:rPr>
      </w:pPr>
      <w:r w:rsidRPr="00F75B08">
        <w:rPr>
          <w:rStyle w:val="LiteralGray"/>
        </w:rPr>
        <w:lastRenderedPageBreak/>
        <w:t>#[cfg(test)]</w:t>
      </w:r>
    </w:p>
    <w:p w14:paraId="78A41011" w14:textId="77777777" w:rsidR="001856E9" w:rsidRPr="00F75B08" w:rsidRDefault="001856E9" w:rsidP="00F75B08">
      <w:pPr>
        <w:pStyle w:val="CodeWide"/>
        <w:rPr>
          <w:rStyle w:val="LiteralGray"/>
        </w:rPr>
      </w:pPr>
      <w:r w:rsidRPr="00F75B08">
        <w:rPr>
          <w:rStyle w:val="LiteralGray"/>
        </w:rPr>
        <w:t>mod tests {</w:t>
      </w:r>
    </w:p>
    <w:p w14:paraId="49095722" w14:textId="77777777" w:rsidR="001856E9" w:rsidRPr="00F75B08" w:rsidRDefault="001856E9" w:rsidP="00F75B08">
      <w:pPr>
        <w:pStyle w:val="CodeWide"/>
        <w:rPr>
          <w:rStyle w:val="LiteralGray"/>
        </w:rPr>
      </w:pPr>
      <w:r w:rsidRPr="00F75B08">
        <w:rPr>
          <w:rStyle w:val="LiteralGray"/>
        </w:rPr>
        <w:t xml:space="preserve">    use super::*;</w:t>
      </w:r>
    </w:p>
    <w:p w14:paraId="0660900B" w14:textId="77777777" w:rsidR="001856E9" w:rsidRPr="001856E9" w:rsidRDefault="001856E9" w:rsidP="00F75B08">
      <w:pPr>
        <w:pStyle w:val="CodeWide"/>
        <w:rPr>
          <w:lang w:eastAsia="en-GB"/>
        </w:rPr>
      </w:pPr>
    </w:p>
    <w:p w14:paraId="41829D8F" w14:textId="77777777" w:rsidR="001856E9" w:rsidRPr="00F75B08" w:rsidRDefault="001856E9" w:rsidP="00F75B08">
      <w:pPr>
        <w:pStyle w:val="CodeWide"/>
        <w:rPr>
          <w:rStyle w:val="LiteralGray"/>
        </w:rPr>
      </w:pPr>
      <w:r w:rsidRPr="00F75B08">
        <w:rPr>
          <w:rStyle w:val="LiteralGray"/>
        </w:rPr>
        <w:t xml:space="preserve">    #[test]</w:t>
      </w:r>
    </w:p>
    <w:p w14:paraId="4AE34D31" w14:textId="77777777" w:rsidR="001856E9" w:rsidRPr="001856E9" w:rsidRDefault="001856E9" w:rsidP="00F75B08">
      <w:pPr>
        <w:pStyle w:val="CodeWide"/>
        <w:rPr>
          <w:lang w:eastAsia="en-GB"/>
        </w:rPr>
      </w:pPr>
      <w:r w:rsidRPr="001856E9">
        <w:rPr>
          <w:lang w:eastAsia="en-GB"/>
        </w:rPr>
        <w:t xml:space="preserve">    #[should_panic(expected = "less than or equal to 100")]</w:t>
      </w:r>
    </w:p>
    <w:p w14:paraId="0D152D44" w14:textId="77777777" w:rsidR="001856E9" w:rsidRPr="00F75B08" w:rsidRDefault="001856E9" w:rsidP="00F75B08">
      <w:pPr>
        <w:pStyle w:val="CodeWide"/>
        <w:rPr>
          <w:rStyle w:val="LiteralGray"/>
        </w:rPr>
      </w:pPr>
      <w:r w:rsidRPr="00F75B08">
        <w:rPr>
          <w:rStyle w:val="LiteralGray"/>
        </w:rPr>
        <w:t xml:space="preserve">    fn greater_than_100() {</w:t>
      </w:r>
    </w:p>
    <w:p w14:paraId="007642BA" w14:textId="77777777" w:rsidR="001856E9" w:rsidRPr="00F75B08" w:rsidRDefault="001856E9" w:rsidP="00F75B08">
      <w:pPr>
        <w:pStyle w:val="CodeWide"/>
        <w:rPr>
          <w:rStyle w:val="LiteralGray"/>
        </w:rPr>
      </w:pPr>
      <w:r w:rsidRPr="00F75B08">
        <w:rPr>
          <w:rStyle w:val="LiteralGray"/>
        </w:rPr>
        <w:t xml:space="preserve">        Guess::new(200);</w:t>
      </w:r>
    </w:p>
    <w:p w14:paraId="53EA95D0" w14:textId="77777777" w:rsidR="001856E9" w:rsidRPr="00F75B08" w:rsidRDefault="001856E9" w:rsidP="00F75B08">
      <w:pPr>
        <w:pStyle w:val="CodeWide"/>
        <w:rPr>
          <w:rStyle w:val="LiteralGray"/>
        </w:rPr>
      </w:pPr>
      <w:r w:rsidRPr="00F75B08">
        <w:rPr>
          <w:rStyle w:val="LiteralGray"/>
        </w:rPr>
        <w:t xml:space="preserve">    }</w:t>
      </w:r>
    </w:p>
    <w:p w14:paraId="698227E6" w14:textId="77777777" w:rsidR="001856E9" w:rsidRPr="00F75B08" w:rsidRDefault="001856E9" w:rsidP="00F75B08">
      <w:pPr>
        <w:pStyle w:val="CodeWide"/>
        <w:rPr>
          <w:rStyle w:val="LiteralGray"/>
        </w:rPr>
      </w:pPr>
      <w:r w:rsidRPr="00F75B08">
        <w:rPr>
          <w:rStyle w:val="LiteralGray"/>
        </w:rPr>
        <w:t>}</w:t>
      </w:r>
    </w:p>
    <w:p w14:paraId="414197F8" w14:textId="788DEBB2" w:rsidR="001856E9" w:rsidRPr="001856E9" w:rsidRDefault="001856E9" w:rsidP="00F75B08">
      <w:pPr>
        <w:pStyle w:val="CodeListingCaption"/>
        <w:numPr>
          <w:ilvl w:val="6"/>
          <w:numId w:val="28"/>
        </w:numPr>
        <w:rPr>
          <w:lang w:eastAsia="en-GB"/>
        </w:rPr>
      </w:pPr>
      <w:r w:rsidRPr="001856E9">
        <w:t xml:space="preserve">Testing for a </w:t>
      </w:r>
      <w:r w:rsidRPr="00B12904">
        <w:rPr>
          <w:rStyle w:val="Literal"/>
        </w:rPr>
        <w:t>panic!</w:t>
      </w:r>
      <w:r w:rsidRPr="001856E9">
        <w:rPr>
          <w:lang w:eastAsia="en-GB"/>
        </w:rPr>
        <w:t xml:space="preserve"> with a panic message containing a</w:t>
      </w:r>
      <w:r>
        <w:rPr>
          <w:lang w:eastAsia="en-GB"/>
        </w:rPr>
        <w:t xml:space="preserve"> </w:t>
      </w:r>
      <w:r w:rsidRPr="001856E9">
        <w:rPr>
          <w:lang w:eastAsia="en-GB"/>
        </w:rPr>
        <w:t>specified substring</w:t>
      </w:r>
    </w:p>
    <w:p w14:paraId="0C6FD0C6" w14:textId="406AF5E9" w:rsidR="001856E9" w:rsidRPr="001856E9" w:rsidRDefault="001856E9" w:rsidP="001856E9">
      <w:pPr>
        <w:pStyle w:val="Body"/>
        <w:rPr>
          <w:lang w:eastAsia="en-GB"/>
        </w:rPr>
      </w:pPr>
      <w:r w:rsidRPr="001856E9">
        <w:rPr>
          <w:lang w:eastAsia="en-GB"/>
        </w:rPr>
        <w:t xml:space="preserve">This test will pass because the value we put in the </w:t>
      </w:r>
      <w:r w:rsidRPr="00B12904">
        <w:rPr>
          <w:rStyle w:val="Literal"/>
        </w:rPr>
        <w:t>should_panic</w:t>
      </w:r>
      <w:r w:rsidRPr="001856E9">
        <w:t xml:space="preserve"> attribute’s </w:t>
      </w:r>
      <w:r w:rsidRPr="00B12904">
        <w:rPr>
          <w:rStyle w:val="Literal"/>
        </w:rPr>
        <w:t>expected</w:t>
      </w:r>
      <w:r w:rsidRPr="001856E9">
        <w:t xml:space="preserve"> parameter is a substring of the message that the </w:t>
      </w:r>
      <w:r w:rsidRPr="00B12904">
        <w:rPr>
          <w:rStyle w:val="Literal"/>
        </w:rPr>
        <w:t>Guess::new</w:t>
      </w:r>
      <w:r w:rsidRPr="001856E9">
        <w:t xml:space="preserve"> function panics with. We could have specified the entire panic message that we expect, which in this case would be </w:t>
      </w:r>
      <w:r w:rsidRPr="00B12904">
        <w:rPr>
          <w:rStyle w:val="Literal"/>
        </w:rPr>
        <w:t>Guess value must be less than or equal to 100, got 200</w:t>
      </w:r>
      <w:r w:rsidRPr="00F75B08">
        <w:t>.</w:t>
      </w:r>
      <w:r w:rsidRPr="008B71F8">
        <w:t xml:space="preserve"> </w:t>
      </w:r>
      <w:r w:rsidRPr="001856E9">
        <w:t xml:space="preserve">What you choose to specify depends on how much of the panic message is unique or dynamic and how precise you want your test to be. In this case, a substring of the panic message is enough to ensure that the code in the test function executes the </w:t>
      </w:r>
      <w:r w:rsidRPr="00B12904">
        <w:rPr>
          <w:rStyle w:val="Literal"/>
        </w:rPr>
        <w:t>else if value &gt; 100</w:t>
      </w:r>
      <w:r w:rsidRPr="001856E9">
        <w:rPr>
          <w:lang w:eastAsia="en-GB"/>
        </w:rPr>
        <w:t xml:space="preserve"> case.</w:t>
      </w:r>
    </w:p>
    <w:p w14:paraId="4695DC31" w14:textId="3E1BC743" w:rsidR="001856E9" w:rsidRPr="001856E9" w:rsidRDefault="001856E9" w:rsidP="001856E9">
      <w:pPr>
        <w:pStyle w:val="Body"/>
        <w:rPr>
          <w:lang w:eastAsia="en-GB"/>
        </w:rPr>
      </w:pPr>
      <w:r w:rsidRPr="001856E9">
        <w:t xml:space="preserve">To see what happens when a </w:t>
      </w:r>
      <w:r w:rsidRPr="00B12904">
        <w:rPr>
          <w:rStyle w:val="Literal"/>
        </w:rPr>
        <w:t>should_panic</w:t>
      </w:r>
      <w:r w:rsidRPr="001856E9">
        <w:t xml:space="preserve"> test with an </w:t>
      </w:r>
      <w:r w:rsidRPr="00B12904">
        <w:rPr>
          <w:rStyle w:val="Literal"/>
        </w:rPr>
        <w:t>expected</w:t>
      </w:r>
      <w:r w:rsidRPr="001856E9">
        <w:t xml:space="preserve"> message fails, let’s again introduce a bug into our code by swapping the bodies of the </w:t>
      </w:r>
      <w:r w:rsidRPr="00B12904">
        <w:rPr>
          <w:rStyle w:val="Literal"/>
        </w:rPr>
        <w:t>if value &lt; 1</w:t>
      </w:r>
      <w:r w:rsidRPr="001856E9">
        <w:t xml:space="preserve"> and the </w:t>
      </w:r>
      <w:r w:rsidRPr="00B12904">
        <w:rPr>
          <w:rStyle w:val="Literal"/>
        </w:rPr>
        <w:t>else if value &gt; 100</w:t>
      </w:r>
      <w:r w:rsidRPr="001856E9">
        <w:rPr>
          <w:lang w:eastAsia="en-GB"/>
        </w:rPr>
        <w:t xml:space="preserve"> blocks:</w:t>
      </w:r>
    </w:p>
    <w:p w14:paraId="75D6EDC0" w14:textId="77777777" w:rsidR="00850DEA" w:rsidRDefault="00850DEA" w:rsidP="00850DEA">
      <w:pPr>
        <w:pStyle w:val="CodeWide"/>
        <w:rPr>
          <w:ins w:id="54" w:author="Carol Nichols" w:date="2022-08-24T20:56:00Z"/>
          <w:rStyle w:val="LiteralGray"/>
        </w:rPr>
      </w:pPr>
      <w:ins w:id="55" w:author="Carol Nichols" w:date="2022-08-24T20:56:00Z">
        <w:r>
          <w:rPr>
            <w:rStyle w:val="LiteralGray"/>
          </w:rPr>
          <w:t>// src/lib.rs</w:t>
        </w:r>
      </w:ins>
    </w:p>
    <w:p w14:paraId="702F8AC0" w14:textId="3DC841F7" w:rsidR="00850DEA" w:rsidRDefault="00850DEA" w:rsidP="00F75B08">
      <w:pPr>
        <w:pStyle w:val="CodeWide"/>
        <w:rPr>
          <w:ins w:id="56" w:author="Carol Nichols" w:date="2022-08-24T20:56:00Z"/>
          <w:rStyle w:val="LiteralGray"/>
        </w:rPr>
      </w:pPr>
      <w:ins w:id="57" w:author="Carol Nichols" w:date="2022-08-24T20:56:00Z">
        <w:r w:rsidRPr="00F75B08">
          <w:rPr>
            <w:rStyle w:val="LiteralGray"/>
          </w:rPr>
          <w:t>--snip--</w:t>
        </w:r>
      </w:ins>
    </w:p>
    <w:p w14:paraId="7E2D17F1" w14:textId="23E3AB4E" w:rsidR="001856E9" w:rsidRPr="00F75B08" w:rsidRDefault="001856E9" w:rsidP="00F75B08">
      <w:pPr>
        <w:pStyle w:val="CodeWide"/>
        <w:rPr>
          <w:rStyle w:val="LiteralGray"/>
        </w:rPr>
      </w:pPr>
      <w:r w:rsidRPr="00F75B08">
        <w:rPr>
          <w:rStyle w:val="LiteralGray"/>
        </w:rPr>
        <w:t>if value &lt; 1 {</w:t>
      </w:r>
    </w:p>
    <w:p w14:paraId="1307E1F4" w14:textId="77777777" w:rsidR="00CA0DCB" w:rsidRDefault="001856E9" w:rsidP="00D23F6C">
      <w:pPr>
        <w:pStyle w:val="CodeWide"/>
        <w:rPr>
          <w:lang w:eastAsia="en-GB"/>
        </w:rPr>
      </w:pPr>
      <w:r w:rsidRPr="001856E9">
        <w:rPr>
          <w:lang w:eastAsia="en-GB"/>
        </w:rPr>
        <w:t xml:space="preserve">    panic!(</w:t>
      </w:r>
    </w:p>
    <w:p w14:paraId="0455691D" w14:textId="39A5749D" w:rsidR="00CA0DCB" w:rsidRDefault="00CA0DCB" w:rsidP="00D23F6C">
      <w:pPr>
        <w:pStyle w:val="CodeWide"/>
        <w:rPr>
          <w:ins w:id="58" w:author="Carol Nichols" w:date="2022-08-24T20:56:00Z"/>
          <w:lang w:eastAsia="en-GB"/>
        </w:rPr>
      </w:pPr>
      <w:r>
        <w:rPr>
          <w:lang w:eastAsia="en-GB"/>
        </w:rPr>
        <w:t xml:space="preserve">        </w:t>
      </w:r>
      <w:r w:rsidR="001856E9" w:rsidRPr="001856E9">
        <w:rPr>
          <w:lang w:eastAsia="en-GB"/>
        </w:rPr>
        <w:t>"Guess value must be less than or equal to 100, got {</w:t>
      </w:r>
      <w:del w:id="59" w:author="Carol Nichols" w:date="2022-08-24T20:56:00Z">
        <w:r w:rsidR="00D23F6C" w:rsidDel="00850DEA">
          <w:rPr>
            <w:lang w:eastAsia="en-GB"/>
          </w:rPr>
          <w:delText>value</w:delText>
        </w:r>
      </w:del>
      <w:r w:rsidR="001856E9" w:rsidRPr="001856E9">
        <w:rPr>
          <w:lang w:eastAsia="en-GB"/>
        </w:rPr>
        <w:t>}."</w:t>
      </w:r>
      <w:ins w:id="60" w:author="Carol Nichols" w:date="2022-08-24T20:56:00Z">
        <w:r w:rsidR="00850DEA">
          <w:rPr>
            <w:lang w:eastAsia="en-GB"/>
          </w:rPr>
          <w:t>,</w:t>
        </w:r>
      </w:ins>
    </w:p>
    <w:p w14:paraId="1B7781A8" w14:textId="3F7E950C" w:rsidR="00850DEA" w:rsidRDefault="00850DEA" w:rsidP="00D23F6C">
      <w:pPr>
        <w:pStyle w:val="CodeWide"/>
        <w:rPr>
          <w:lang w:eastAsia="en-GB"/>
        </w:rPr>
      </w:pPr>
      <w:ins w:id="61" w:author="Carol Nichols" w:date="2022-08-24T20:56:00Z">
        <w:r>
          <w:rPr>
            <w:lang w:eastAsia="en-GB"/>
          </w:rPr>
          <w:t xml:space="preserve">        value</w:t>
        </w:r>
      </w:ins>
    </w:p>
    <w:p w14:paraId="22FC7815" w14:textId="136A5421" w:rsidR="001856E9" w:rsidRPr="001856E9" w:rsidRDefault="00CA0DCB" w:rsidP="00F75B08">
      <w:pPr>
        <w:pStyle w:val="CodeWide"/>
        <w:rPr>
          <w:lang w:eastAsia="en-GB"/>
        </w:rPr>
      </w:pPr>
      <w:r>
        <w:rPr>
          <w:lang w:eastAsia="en-GB"/>
        </w:rPr>
        <w:t xml:space="preserve">    </w:t>
      </w:r>
      <w:r w:rsidR="001856E9" w:rsidRPr="001856E9">
        <w:rPr>
          <w:lang w:eastAsia="en-GB"/>
        </w:rPr>
        <w:t>);</w:t>
      </w:r>
    </w:p>
    <w:p w14:paraId="4A977719" w14:textId="77777777" w:rsidR="001856E9" w:rsidRPr="00F75B08" w:rsidRDefault="001856E9" w:rsidP="00F75B08">
      <w:pPr>
        <w:pStyle w:val="CodeWide"/>
        <w:rPr>
          <w:rStyle w:val="LiteralGray"/>
        </w:rPr>
      </w:pPr>
      <w:r w:rsidRPr="00F75B08">
        <w:rPr>
          <w:rStyle w:val="LiteralGray"/>
        </w:rPr>
        <w:t>} else if value &gt; 100 {</w:t>
      </w:r>
    </w:p>
    <w:p w14:paraId="597CF38F" w14:textId="77777777" w:rsidR="00CA0DCB" w:rsidRDefault="001856E9" w:rsidP="00D23F6C">
      <w:pPr>
        <w:pStyle w:val="CodeWide"/>
        <w:rPr>
          <w:lang w:eastAsia="en-GB"/>
        </w:rPr>
      </w:pPr>
      <w:r w:rsidRPr="001856E9">
        <w:rPr>
          <w:lang w:eastAsia="en-GB"/>
        </w:rPr>
        <w:t xml:space="preserve">    panic!(</w:t>
      </w:r>
    </w:p>
    <w:p w14:paraId="61D6F96B" w14:textId="60107CB3" w:rsidR="00CA0DCB" w:rsidRDefault="00CA0DCB" w:rsidP="00D23F6C">
      <w:pPr>
        <w:pStyle w:val="CodeWide"/>
        <w:rPr>
          <w:ins w:id="62" w:author="Carol Nichols" w:date="2022-08-24T20:56:00Z"/>
          <w:lang w:eastAsia="en-GB"/>
        </w:rPr>
      </w:pPr>
      <w:r>
        <w:rPr>
          <w:lang w:eastAsia="en-GB"/>
        </w:rPr>
        <w:t xml:space="preserve">        </w:t>
      </w:r>
      <w:r w:rsidR="001856E9" w:rsidRPr="001856E9">
        <w:rPr>
          <w:lang w:eastAsia="en-GB"/>
        </w:rPr>
        <w:t>"Guess value must be greater than or equal to 1, got {</w:t>
      </w:r>
      <w:del w:id="63" w:author="Carol Nichols" w:date="2022-08-24T20:56:00Z">
        <w:r w:rsidR="00D23F6C" w:rsidDel="00850DEA">
          <w:rPr>
            <w:lang w:eastAsia="en-GB"/>
          </w:rPr>
          <w:delText>value</w:delText>
        </w:r>
      </w:del>
      <w:r w:rsidR="001856E9" w:rsidRPr="001856E9">
        <w:rPr>
          <w:lang w:eastAsia="en-GB"/>
        </w:rPr>
        <w:t>}."</w:t>
      </w:r>
      <w:ins w:id="64" w:author="Carol Nichols" w:date="2022-08-24T20:56:00Z">
        <w:r w:rsidR="00850DEA">
          <w:rPr>
            <w:lang w:eastAsia="en-GB"/>
          </w:rPr>
          <w:t>,</w:t>
        </w:r>
      </w:ins>
    </w:p>
    <w:p w14:paraId="738CD509" w14:textId="4F9F6C35" w:rsidR="00850DEA" w:rsidRDefault="00850DEA" w:rsidP="00D23F6C">
      <w:pPr>
        <w:pStyle w:val="CodeWide"/>
        <w:rPr>
          <w:lang w:eastAsia="en-GB"/>
        </w:rPr>
      </w:pPr>
      <w:ins w:id="65" w:author="Carol Nichols" w:date="2022-08-24T20:56:00Z">
        <w:r>
          <w:rPr>
            <w:lang w:eastAsia="en-GB"/>
          </w:rPr>
          <w:t xml:space="preserve">        value</w:t>
        </w:r>
      </w:ins>
    </w:p>
    <w:p w14:paraId="2FC0E023" w14:textId="712A41AA" w:rsidR="001856E9" w:rsidRPr="001856E9" w:rsidRDefault="00CA0DCB" w:rsidP="00F75B08">
      <w:pPr>
        <w:pStyle w:val="CodeWide"/>
        <w:rPr>
          <w:lang w:eastAsia="en-GB"/>
        </w:rPr>
      </w:pPr>
      <w:r>
        <w:rPr>
          <w:lang w:eastAsia="en-GB"/>
        </w:rPr>
        <w:t xml:space="preserve">    </w:t>
      </w:r>
      <w:r w:rsidR="001856E9" w:rsidRPr="001856E9">
        <w:rPr>
          <w:lang w:eastAsia="en-GB"/>
        </w:rPr>
        <w:t>);</w:t>
      </w:r>
    </w:p>
    <w:p w14:paraId="15636154" w14:textId="500FB2F6" w:rsidR="001856E9" w:rsidRDefault="001856E9" w:rsidP="00F75B08">
      <w:pPr>
        <w:pStyle w:val="CodeWide"/>
        <w:rPr>
          <w:ins w:id="66" w:author="Carol Nichols" w:date="2022-08-24T20:57:00Z"/>
          <w:rStyle w:val="LiteralGray"/>
        </w:rPr>
      </w:pPr>
      <w:r w:rsidRPr="00F75B08">
        <w:rPr>
          <w:rStyle w:val="LiteralGray"/>
        </w:rPr>
        <w:t>}</w:t>
      </w:r>
    </w:p>
    <w:p w14:paraId="05515CA4" w14:textId="0AC3D68A" w:rsidR="00850DEA" w:rsidRPr="00F75B08" w:rsidRDefault="00850DEA" w:rsidP="00F75B08">
      <w:pPr>
        <w:pStyle w:val="CodeWide"/>
        <w:rPr>
          <w:rStyle w:val="LiteralGray"/>
        </w:rPr>
      </w:pPr>
      <w:ins w:id="67" w:author="Carol Nichols" w:date="2022-08-24T20:57:00Z">
        <w:r w:rsidRPr="00F75B08">
          <w:rPr>
            <w:rStyle w:val="LiteralGray"/>
          </w:rPr>
          <w:t>--snip--</w:t>
        </w:r>
      </w:ins>
    </w:p>
    <w:p w14:paraId="2099995A" w14:textId="77777777" w:rsidR="001856E9" w:rsidRPr="001856E9" w:rsidRDefault="001856E9" w:rsidP="001856E9">
      <w:pPr>
        <w:pStyle w:val="Body"/>
        <w:rPr>
          <w:lang w:eastAsia="en-GB"/>
        </w:rPr>
      </w:pPr>
      <w:r w:rsidRPr="001856E9">
        <w:t xml:space="preserve">This time when we run the </w:t>
      </w:r>
      <w:r w:rsidRPr="00B12904">
        <w:rPr>
          <w:rStyle w:val="Literal"/>
        </w:rPr>
        <w:t>should_panic</w:t>
      </w:r>
      <w:r w:rsidRPr="001856E9">
        <w:rPr>
          <w:lang w:eastAsia="en-GB"/>
        </w:rPr>
        <w:t xml:space="preserve"> test, it will fail:</w:t>
      </w:r>
    </w:p>
    <w:p w14:paraId="3F9CD043" w14:textId="77777777" w:rsidR="001856E9" w:rsidRPr="001856E9" w:rsidRDefault="001856E9" w:rsidP="00F75B08">
      <w:pPr>
        <w:pStyle w:val="CodeWide"/>
        <w:rPr>
          <w:lang w:eastAsia="en-GB"/>
        </w:rPr>
      </w:pPr>
      <w:r w:rsidRPr="001856E9">
        <w:rPr>
          <w:lang w:eastAsia="en-GB"/>
        </w:rPr>
        <w:t>running 1 test</w:t>
      </w:r>
    </w:p>
    <w:p w14:paraId="7DEE6783" w14:textId="77777777" w:rsidR="001856E9" w:rsidRPr="001856E9" w:rsidRDefault="001856E9" w:rsidP="00F75B08">
      <w:pPr>
        <w:pStyle w:val="CodeWide"/>
        <w:rPr>
          <w:lang w:eastAsia="en-GB"/>
        </w:rPr>
      </w:pPr>
      <w:r w:rsidRPr="001856E9">
        <w:rPr>
          <w:lang w:eastAsia="en-GB"/>
        </w:rPr>
        <w:t>test tests::greater_than_100 - should panic ... FAILED</w:t>
      </w:r>
    </w:p>
    <w:p w14:paraId="3E06103D" w14:textId="77777777" w:rsidR="001856E9" w:rsidRPr="001856E9" w:rsidRDefault="001856E9" w:rsidP="00F75B08">
      <w:pPr>
        <w:pStyle w:val="CodeWide"/>
        <w:rPr>
          <w:lang w:eastAsia="en-GB"/>
        </w:rPr>
      </w:pPr>
    </w:p>
    <w:p w14:paraId="09A9D38C" w14:textId="77777777" w:rsidR="001856E9" w:rsidRPr="001856E9" w:rsidRDefault="001856E9" w:rsidP="00F75B08">
      <w:pPr>
        <w:pStyle w:val="CodeWide"/>
        <w:rPr>
          <w:lang w:eastAsia="en-GB"/>
        </w:rPr>
      </w:pPr>
      <w:r w:rsidRPr="001856E9">
        <w:rPr>
          <w:lang w:eastAsia="en-GB"/>
        </w:rPr>
        <w:t>failures:</w:t>
      </w:r>
    </w:p>
    <w:p w14:paraId="53255E1A" w14:textId="77777777" w:rsidR="001856E9" w:rsidRPr="001856E9" w:rsidRDefault="001856E9" w:rsidP="00F75B08">
      <w:pPr>
        <w:pStyle w:val="CodeWide"/>
        <w:rPr>
          <w:lang w:eastAsia="en-GB"/>
        </w:rPr>
      </w:pPr>
    </w:p>
    <w:p w14:paraId="5B97E6C8" w14:textId="77777777" w:rsidR="001856E9" w:rsidRPr="001856E9" w:rsidRDefault="001856E9" w:rsidP="00F75B08">
      <w:pPr>
        <w:pStyle w:val="CodeWide"/>
        <w:rPr>
          <w:lang w:eastAsia="en-GB"/>
        </w:rPr>
      </w:pPr>
      <w:r w:rsidRPr="001856E9">
        <w:rPr>
          <w:lang w:eastAsia="en-GB"/>
        </w:rPr>
        <w:t>---- tests::greater_than_100 stdout ----</w:t>
      </w:r>
    </w:p>
    <w:p w14:paraId="06072D5C" w14:textId="66C6145D" w:rsidR="002704EB" w:rsidRDefault="001856E9" w:rsidP="002704EB">
      <w:pPr>
        <w:pStyle w:val="CodeWide"/>
        <w:rPr>
          <w:lang w:eastAsia="en-GB"/>
        </w:rPr>
      </w:pPr>
      <w:r w:rsidRPr="001856E9">
        <w:rPr>
          <w:lang w:eastAsia="en-GB"/>
        </w:rPr>
        <w:t>thread 'main' panicked at 'Guess value must be greater than or</w:t>
      </w:r>
      <w:r w:rsidR="002704EB">
        <w:rPr>
          <w:lang w:eastAsia="en-GB"/>
        </w:rPr>
        <w:t xml:space="preserve"> </w:t>
      </w:r>
      <w:r w:rsidRPr="001856E9">
        <w:rPr>
          <w:lang w:eastAsia="en-GB"/>
        </w:rPr>
        <w:t>equal to 1, got</w:t>
      </w:r>
    </w:p>
    <w:p w14:paraId="6D7D709A" w14:textId="384339A4" w:rsidR="001856E9" w:rsidRPr="001856E9" w:rsidRDefault="001856E9" w:rsidP="00F75B08">
      <w:pPr>
        <w:pStyle w:val="CodeWide"/>
        <w:rPr>
          <w:lang w:eastAsia="en-GB"/>
        </w:rPr>
      </w:pPr>
      <w:r w:rsidRPr="001856E9">
        <w:rPr>
          <w:lang w:eastAsia="en-GB"/>
        </w:rPr>
        <w:t>200.', src/lib.rs:13:13</w:t>
      </w:r>
    </w:p>
    <w:p w14:paraId="0055BE02" w14:textId="4852E10C" w:rsidR="001856E9" w:rsidRPr="001856E9" w:rsidRDefault="001856E9" w:rsidP="00F75B08">
      <w:pPr>
        <w:pStyle w:val="CodeWide"/>
        <w:rPr>
          <w:lang w:eastAsia="en-GB"/>
        </w:rPr>
      </w:pPr>
      <w:r w:rsidRPr="001856E9">
        <w:rPr>
          <w:lang w:eastAsia="en-GB"/>
        </w:rPr>
        <w:t>note: run with `RUST_BACKTRACE=1` environment variable to display</w:t>
      </w:r>
      <w:r w:rsidR="002704EB">
        <w:rPr>
          <w:lang w:eastAsia="en-GB"/>
        </w:rPr>
        <w:t xml:space="preserve"> </w:t>
      </w:r>
      <w:r w:rsidRPr="001856E9">
        <w:rPr>
          <w:lang w:eastAsia="en-GB"/>
        </w:rPr>
        <w:t>a backtrace</w:t>
      </w:r>
    </w:p>
    <w:p w14:paraId="74670227" w14:textId="77777777" w:rsidR="001856E9" w:rsidRPr="001856E9" w:rsidRDefault="001856E9" w:rsidP="00F75B08">
      <w:pPr>
        <w:pStyle w:val="CodeWide"/>
        <w:rPr>
          <w:lang w:eastAsia="en-GB"/>
        </w:rPr>
      </w:pPr>
      <w:r w:rsidRPr="001856E9">
        <w:rPr>
          <w:lang w:eastAsia="en-GB"/>
        </w:rPr>
        <w:t>note: panic did not contain expected string</w:t>
      </w:r>
    </w:p>
    <w:p w14:paraId="43A99C29" w14:textId="737F959A" w:rsidR="002E3924" w:rsidRDefault="001856E9" w:rsidP="002704EB">
      <w:pPr>
        <w:pStyle w:val="CodeWide"/>
        <w:rPr>
          <w:lang w:eastAsia="en-GB"/>
        </w:rPr>
      </w:pPr>
      <w:r w:rsidRPr="001856E9">
        <w:rPr>
          <w:lang w:eastAsia="en-GB"/>
        </w:rPr>
        <w:t xml:space="preserve">      panic message: `"Guess value must be greater than or equal</w:t>
      </w:r>
      <w:r w:rsidR="002704EB">
        <w:rPr>
          <w:lang w:eastAsia="en-GB"/>
        </w:rPr>
        <w:t xml:space="preserve"> </w:t>
      </w:r>
      <w:r w:rsidRPr="001856E9">
        <w:rPr>
          <w:lang w:eastAsia="en-GB"/>
        </w:rPr>
        <w:t>to 1, got</w:t>
      </w:r>
    </w:p>
    <w:p w14:paraId="2ECA918D" w14:textId="009B3407" w:rsidR="001856E9" w:rsidRPr="001856E9" w:rsidRDefault="001856E9" w:rsidP="00F75B08">
      <w:pPr>
        <w:pStyle w:val="CodeWide"/>
        <w:rPr>
          <w:lang w:eastAsia="en-GB"/>
        </w:rPr>
      </w:pPr>
      <w:r w:rsidRPr="001856E9">
        <w:rPr>
          <w:lang w:eastAsia="en-GB"/>
        </w:rPr>
        <w:t>200."`,</w:t>
      </w:r>
    </w:p>
    <w:p w14:paraId="2C3E87FE" w14:textId="77777777" w:rsidR="001856E9" w:rsidRPr="001856E9" w:rsidRDefault="001856E9" w:rsidP="00F75B08">
      <w:pPr>
        <w:pStyle w:val="CodeWide"/>
        <w:rPr>
          <w:lang w:eastAsia="en-GB"/>
        </w:rPr>
      </w:pPr>
      <w:r w:rsidRPr="001856E9">
        <w:rPr>
          <w:lang w:eastAsia="en-GB"/>
        </w:rPr>
        <w:lastRenderedPageBreak/>
        <w:t xml:space="preserve"> expected substring: `"less than or equal to 100"`</w:t>
      </w:r>
    </w:p>
    <w:p w14:paraId="75F3F6D5" w14:textId="77777777" w:rsidR="001856E9" w:rsidRPr="001856E9" w:rsidRDefault="001856E9" w:rsidP="00F75B08">
      <w:pPr>
        <w:pStyle w:val="CodeWide"/>
        <w:rPr>
          <w:lang w:eastAsia="en-GB"/>
        </w:rPr>
      </w:pPr>
    </w:p>
    <w:p w14:paraId="2B51483C" w14:textId="77777777" w:rsidR="001856E9" w:rsidRPr="001856E9" w:rsidRDefault="001856E9" w:rsidP="00F75B08">
      <w:pPr>
        <w:pStyle w:val="CodeWide"/>
        <w:rPr>
          <w:lang w:eastAsia="en-GB"/>
        </w:rPr>
      </w:pPr>
      <w:r w:rsidRPr="001856E9">
        <w:rPr>
          <w:lang w:eastAsia="en-GB"/>
        </w:rPr>
        <w:t>failures:</w:t>
      </w:r>
    </w:p>
    <w:p w14:paraId="684CED34" w14:textId="77777777" w:rsidR="001856E9" w:rsidRPr="001856E9" w:rsidRDefault="001856E9" w:rsidP="00F75B08">
      <w:pPr>
        <w:pStyle w:val="CodeWide"/>
        <w:rPr>
          <w:lang w:eastAsia="en-GB"/>
        </w:rPr>
      </w:pPr>
      <w:r w:rsidRPr="001856E9">
        <w:rPr>
          <w:lang w:eastAsia="en-GB"/>
        </w:rPr>
        <w:t xml:space="preserve">    tests::greater_than_100</w:t>
      </w:r>
    </w:p>
    <w:p w14:paraId="6A34C1B3" w14:textId="77777777" w:rsidR="001856E9" w:rsidRPr="001856E9" w:rsidRDefault="001856E9" w:rsidP="00F75B08">
      <w:pPr>
        <w:pStyle w:val="CodeWide"/>
        <w:rPr>
          <w:lang w:eastAsia="en-GB"/>
        </w:rPr>
      </w:pPr>
    </w:p>
    <w:p w14:paraId="0C3FFEAE" w14:textId="5528215A" w:rsidR="003B093C" w:rsidRDefault="001856E9" w:rsidP="002704EB">
      <w:pPr>
        <w:pStyle w:val="CodeWide"/>
        <w:rPr>
          <w:lang w:eastAsia="en-GB"/>
        </w:rPr>
      </w:pPr>
      <w:r w:rsidRPr="001856E9">
        <w:rPr>
          <w:lang w:eastAsia="en-GB"/>
        </w:rPr>
        <w:t>test result: FAILED. 0 passed; 1 failed; 0 ignored; 0 measured; 0 filtered out;</w:t>
      </w:r>
    </w:p>
    <w:p w14:paraId="04F7D9C1" w14:textId="21170C4F" w:rsidR="001856E9" w:rsidRPr="001856E9" w:rsidRDefault="001856E9" w:rsidP="00F75B08">
      <w:pPr>
        <w:pStyle w:val="CodeWide"/>
        <w:rPr>
          <w:lang w:eastAsia="en-GB"/>
        </w:rPr>
      </w:pPr>
      <w:r w:rsidRPr="001856E9">
        <w:rPr>
          <w:lang w:eastAsia="en-GB"/>
        </w:rPr>
        <w:t>finished in 0.00s</w:t>
      </w:r>
    </w:p>
    <w:p w14:paraId="33697FE7" w14:textId="5E6DBF40" w:rsidR="001856E9" w:rsidRPr="001856E9" w:rsidRDefault="001856E9" w:rsidP="001856E9">
      <w:pPr>
        <w:pStyle w:val="Body"/>
        <w:rPr>
          <w:lang w:eastAsia="en-GB"/>
        </w:rPr>
      </w:pPr>
      <w:r w:rsidRPr="001856E9">
        <w:t xml:space="preserve">The failure message indicates that this test did indeed panic as we expected, but the panic message did not include the expected string </w:t>
      </w:r>
      <w:r w:rsidRPr="00B12904">
        <w:rPr>
          <w:rStyle w:val="Literal"/>
        </w:rPr>
        <w:t>'Guess value must be less than or equal to 100'</w:t>
      </w:r>
      <w:r w:rsidRPr="001856E9">
        <w:t xml:space="preserve">. The panic message that we did get in this case was </w:t>
      </w:r>
      <w:r w:rsidRPr="00B12904">
        <w:rPr>
          <w:rStyle w:val="Literal"/>
        </w:rPr>
        <w:t>Guess value must be greater than or equal to 1, got 200</w:t>
      </w:r>
      <w:r w:rsidRPr="00F75B08">
        <w:t>.</w:t>
      </w:r>
      <w:r w:rsidRPr="001856E9">
        <w:rPr>
          <w:lang w:eastAsia="en-GB"/>
        </w:rPr>
        <w:t xml:space="preserve"> Now we can start</w:t>
      </w:r>
      <w:r>
        <w:rPr>
          <w:lang w:eastAsia="en-GB"/>
        </w:rPr>
        <w:t xml:space="preserve"> </w:t>
      </w:r>
      <w:r w:rsidRPr="001856E9">
        <w:rPr>
          <w:lang w:eastAsia="en-GB"/>
        </w:rPr>
        <w:t>figuring out where our bug is!</w:t>
      </w:r>
      <w:r w:rsidR="005672D6">
        <w:rPr>
          <w:lang w:eastAsia="en-GB"/>
        </w:rPr>
        <w:fldChar w:fldCharType="begin"/>
      </w:r>
      <w:r w:rsidR="005672D6">
        <w:instrText xml:space="preserve"> XE "should_panic attribute endRange" </w:instrText>
      </w:r>
      <w:r w:rsidR="005672D6">
        <w:rPr>
          <w:lang w:eastAsia="en-GB"/>
        </w:rPr>
        <w:fldChar w:fldCharType="end"/>
      </w:r>
      <w:r w:rsidR="00996367">
        <w:rPr>
          <w:lang w:eastAsia="en-GB"/>
        </w:rPr>
        <w:fldChar w:fldCharType="begin"/>
      </w:r>
      <w:r w:rsidR="00996367">
        <w:instrText xml:space="preserve"> XE "panic! macro endRange" </w:instrText>
      </w:r>
      <w:r w:rsidR="00996367">
        <w:rPr>
          <w:lang w:eastAsia="en-GB"/>
        </w:rPr>
        <w:fldChar w:fldCharType="end"/>
      </w:r>
    </w:p>
    <w:bookmarkStart w:id="68" w:name="using-`result`-in-tests"/>
    <w:bookmarkStart w:id="69" w:name="_Toc106891141"/>
    <w:bookmarkEnd w:id="68"/>
    <w:p w14:paraId="715CA2FF" w14:textId="5DE04016" w:rsidR="001856E9" w:rsidRPr="00B4289E" w:rsidRDefault="00B8238C" w:rsidP="008260F0">
      <w:pPr>
        <w:pStyle w:val="HeadB"/>
      </w:pPr>
      <w:r>
        <w:rPr>
          <w:lang w:eastAsia="en-GB"/>
        </w:rPr>
        <w:fldChar w:fldCharType="begin"/>
      </w:r>
      <w:r>
        <w:instrText xml:space="preserve"> XE "tests:using Result&lt;T, E&gt; in startRange" </w:instrText>
      </w:r>
      <w:r>
        <w:rPr>
          <w:lang w:eastAsia="en-GB"/>
        </w:rPr>
        <w:fldChar w:fldCharType="end"/>
      </w:r>
      <w:r w:rsidR="001856E9" w:rsidRPr="00B4289E">
        <w:t xml:space="preserve">Using </w:t>
      </w:r>
      <w:r w:rsidR="001856E9" w:rsidRPr="001856E9">
        <w:rPr>
          <w:lang w:eastAsia="en-GB"/>
        </w:rPr>
        <w:t>Result&lt;T, E&gt;</w:t>
      </w:r>
      <w:r w:rsidR="001856E9" w:rsidRPr="00B4289E">
        <w:t xml:space="preserve"> in Tests</w:t>
      </w:r>
      <w:bookmarkEnd w:id="69"/>
    </w:p>
    <w:p w14:paraId="09E607ED" w14:textId="3551E7A7" w:rsidR="001856E9" w:rsidRPr="001856E9" w:rsidRDefault="001856E9" w:rsidP="001856E9">
      <w:pPr>
        <w:pStyle w:val="Body"/>
        <w:rPr>
          <w:lang w:eastAsia="en-GB"/>
        </w:rPr>
      </w:pPr>
      <w:r w:rsidRPr="001856E9">
        <w:t xml:space="preserve">Our tests so far all panic when they fail. We can also write tests that use </w:t>
      </w:r>
      <w:r w:rsidRPr="00B12904">
        <w:rPr>
          <w:rStyle w:val="Literal"/>
        </w:rPr>
        <w:t>Result&lt;T, E&gt;</w:t>
      </w:r>
      <w:r w:rsidRPr="001856E9">
        <w:t xml:space="preserve">! Here’s the test from Listing 11-1, rewritten to use </w:t>
      </w:r>
      <w:r w:rsidRPr="00B12904">
        <w:rPr>
          <w:rStyle w:val="Literal"/>
        </w:rPr>
        <w:t>Result&lt;T, E&gt;</w:t>
      </w:r>
      <w:r w:rsidRPr="001856E9">
        <w:t xml:space="preserve"> and return an </w:t>
      </w:r>
      <w:r w:rsidRPr="00B12904">
        <w:rPr>
          <w:rStyle w:val="Literal"/>
        </w:rPr>
        <w:t>Err</w:t>
      </w:r>
      <w:r w:rsidRPr="001856E9">
        <w:rPr>
          <w:lang w:eastAsia="en-GB"/>
        </w:rPr>
        <w:t xml:space="preserve"> instead of panicking:</w:t>
      </w:r>
    </w:p>
    <w:p w14:paraId="04B043CE" w14:textId="77777777" w:rsidR="008116B7" w:rsidRPr="001856E9" w:rsidRDefault="008116B7" w:rsidP="008116B7">
      <w:pPr>
        <w:pStyle w:val="CodeLabel"/>
        <w:rPr>
          <w:ins w:id="70" w:author="Carol Nichols" w:date="2022-08-24T20:57:00Z"/>
          <w:lang w:eastAsia="en-GB"/>
        </w:rPr>
      </w:pPr>
      <w:commentRangeStart w:id="71"/>
      <w:ins w:id="72" w:author="Carol Nichols" w:date="2022-08-24T20:57:00Z">
        <w:r w:rsidRPr="001856E9">
          <w:rPr>
            <w:lang w:eastAsia="en-GB"/>
          </w:rPr>
          <w:t>src/lib.rs</w:t>
        </w:r>
      </w:ins>
      <w:commentRangeEnd w:id="71"/>
      <w:ins w:id="73" w:author="Carol Nichols" w:date="2022-08-24T21:01:00Z">
        <w:r w:rsidR="00C37C60">
          <w:rPr>
            <w:rStyle w:val="CommentReference"/>
            <w:rFonts w:ascii="Times New Roman" w:hAnsi="Times New Roman" w:cs="Times New Roman"/>
            <w:i w:val="0"/>
            <w:color w:val="auto"/>
            <w:lang w:val="en-CA"/>
          </w:rPr>
          <w:commentReference w:id="71"/>
        </w:r>
      </w:ins>
    </w:p>
    <w:p w14:paraId="58CAC92A" w14:textId="77777777" w:rsidR="001856E9" w:rsidRPr="00F75B08" w:rsidRDefault="001856E9" w:rsidP="00B12904">
      <w:pPr>
        <w:pStyle w:val="Code"/>
        <w:rPr>
          <w:rStyle w:val="LiteralGray"/>
        </w:rPr>
      </w:pPr>
      <w:r w:rsidRPr="00F75B08">
        <w:rPr>
          <w:rStyle w:val="LiteralGray"/>
        </w:rPr>
        <w:t>#[cfg(test)]</w:t>
      </w:r>
    </w:p>
    <w:p w14:paraId="769447B1" w14:textId="77777777" w:rsidR="001856E9" w:rsidRPr="00F75B08" w:rsidRDefault="001856E9" w:rsidP="00B12904">
      <w:pPr>
        <w:pStyle w:val="Code"/>
        <w:rPr>
          <w:rStyle w:val="LiteralGray"/>
        </w:rPr>
      </w:pPr>
      <w:r w:rsidRPr="00F75B08">
        <w:rPr>
          <w:rStyle w:val="LiteralGray"/>
        </w:rPr>
        <w:t>mod tests {</w:t>
      </w:r>
    </w:p>
    <w:p w14:paraId="318F3FAC" w14:textId="77777777" w:rsidR="001856E9" w:rsidRPr="00F75B08" w:rsidRDefault="001856E9" w:rsidP="00B12904">
      <w:pPr>
        <w:pStyle w:val="Code"/>
        <w:rPr>
          <w:rStyle w:val="LiteralGray"/>
        </w:rPr>
      </w:pPr>
      <w:r w:rsidRPr="00F75B08">
        <w:rPr>
          <w:rStyle w:val="LiteralGray"/>
        </w:rPr>
        <w:t xml:space="preserve">    #[test]</w:t>
      </w:r>
    </w:p>
    <w:p w14:paraId="5F8A7263" w14:textId="77777777" w:rsidR="001856E9" w:rsidRPr="001856E9" w:rsidRDefault="001856E9" w:rsidP="00B12904">
      <w:pPr>
        <w:pStyle w:val="Code"/>
        <w:rPr>
          <w:lang w:eastAsia="en-GB"/>
        </w:rPr>
      </w:pPr>
      <w:r w:rsidRPr="001856E9">
        <w:rPr>
          <w:lang w:eastAsia="en-GB"/>
        </w:rPr>
        <w:t xml:space="preserve">    fn it_works() -&gt; Result&lt;(), String&gt; {</w:t>
      </w:r>
    </w:p>
    <w:p w14:paraId="5D53360D" w14:textId="77777777" w:rsidR="001856E9" w:rsidRPr="001856E9" w:rsidRDefault="001856E9" w:rsidP="00B12904">
      <w:pPr>
        <w:pStyle w:val="Code"/>
        <w:rPr>
          <w:lang w:eastAsia="en-GB"/>
        </w:rPr>
      </w:pPr>
      <w:r w:rsidRPr="001856E9">
        <w:rPr>
          <w:lang w:eastAsia="en-GB"/>
        </w:rPr>
        <w:t xml:space="preserve">        if 2 + 2 == 4 {</w:t>
      </w:r>
    </w:p>
    <w:p w14:paraId="5C4D74C0" w14:textId="77777777" w:rsidR="001856E9" w:rsidRPr="001856E9" w:rsidRDefault="001856E9" w:rsidP="00B12904">
      <w:pPr>
        <w:pStyle w:val="Code"/>
        <w:rPr>
          <w:lang w:eastAsia="en-GB"/>
        </w:rPr>
      </w:pPr>
      <w:r w:rsidRPr="001856E9">
        <w:rPr>
          <w:lang w:eastAsia="en-GB"/>
        </w:rPr>
        <w:t xml:space="preserve">            Ok(())</w:t>
      </w:r>
    </w:p>
    <w:p w14:paraId="2284D666" w14:textId="77777777" w:rsidR="001856E9" w:rsidRPr="001856E9" w:rsidRDefault="001856E9" w:rsidP="00B12904">
      <w:pPr>
        <w:pStyle w:val="Code"/>
        <w:rPr>
          <w:lang w:eastAsia="en-GB"/>
        </w:rPr>
      </w:pPr>
      <w:r w:rsidRPr="001856E9">
        <w:rPr>
          <w:lang w:eastAsia="en-GB"/>
        </w:rPr>
        <w:t xml:space="preserve">        } else {</w:t>
      </w:r>
    </w:p>
    <w:p w14:paraId="5D21C911" w14:textId="77777777" w:rsidR="001856E9" w:rsidRPr="001856E9" w:rsidRDefault="001856E9" w:rsidP="00B12904">
      <w:pPr>
        <w:pStyle w:val="Code"/>
        <w:rPr>
          <w:lang w:eastAsia="en-GB"/>
        </w:rPr>
      </w:pPr>
      <w:r w:rsidRPr="001856E9">
        <w:rPr>
          <w:lang w:eastAsia="en-GB"/>
        </w:rPr>
        <w:t xml:space="preserve">            Err(String::from("two plus two does not equal four"))</w:t>
      </w:r>
    </w:p>
    <w:p w14:paraId="742B6BFC" w14:textId="77777777" w:rsidR="001856E9" w:rsidRPr="001856E9" w:rsidRDefault="001856E9" w:rsidP="00B12904">
      <w:pPr>
        <w:pStyle w:val="Code"/>
        <w:rPr>
          <w:lang w:eastAsia="en-GB"/>
        </w:rPr>
      </w:pPr>
      <w:r w:rsidRPr="001856E9">
        <w:rPr>
          <w:lang w:eastAsia="en-GB"/>
        </w:rPr>
        <w:t xml:space="preserve">        }</w:t>
      </w:r>
    </w:p>
    <w:p w14:paraId="40DAA872" w14:textId="77777777" w:rsidR="001856E9" w:rsidRPr="001856E9" w:rsidRDefault="001856E9" w:rsidP="00B12904">
      <w:pPr>
        <w:pStyle w:val="Code"/>
        <w:rPr>
          <w:lang w:eastAsia="en-GB"/>
        </w:rPr>
      </w:pPr>
      <w:r w:rsidRPr="001856E9">
        <w:rPr>
          <w:lang w:eastAsia="en-GB"/>
        </w:rPr>
        <w:t xml:space="preserve">    }</w:t>
      </w:r>
    </w:p>
    <w:p w14:paraId="1F7CE7AC" w14:textId="77777777" w:rsidR="001856E9" w:rsidRPr="00F75B08" w:rsidRDefault="001856E9" w:rsidP="00B12904">
      <w:pPr>
        <w:pStyle w:val="Code"/>
        <w:rPr>
          <w:rStyle w:val="LiteralGray"/>
        </w:rPr>
      </w:pPr>
      <w:r w:rsidRPr="00F75B08">
        <w:rPr>
          <w:rStyle w:val="LiteralGray"/>
        </w:rPr>
        <w:t>}</w:t>
      </w:r>
    </w:p>
    <w:p w14:paraId="15D06530" w14:textId="14F3784A" w:rsidR="001856E9" w:rsidRPr="001856E9" w:rsidRDefault="001856E9" w:rsidP="001856E9">
      <w:pPr>
        <w:pStyle w:val="Body"/>
        <w:rPr>
          <w:lang w:eastAsia="en-GB"/>
        </w:rPr>
      </w:pPr>
      <w:r w:rsidRPr="001856E9">
        <w:t xml:space="preserve">The </w:t>
      </w:r>
      <w:r w:rsidRPr="00B12904">
        <w:rPr>
          <w:rStyle w:val="Literal"/>
        </w:rPr>
        <w:t>it_works</w:t>
      </w:r>
      <w:r w:rsidRPr="001856E9">
        <w:t xml:space="preserve"> function now has the </w:t>
      </w:r>
      <w:r w:rsidRPr="00B12904">
        <w:rPr>
          <w:rStyle w:val="Literal"/>
        </w:rPr>
        <w:t>Result&lt;(), String&gt;</w:t>
      </w:r>
      <w:r w:rsidRPr="001856E9">
        <w:t xml:space="preserve"> return type. In the body of the function, rather than calling the </w:t>
      </w:r>
      <w:r w:rsidRPr="00B12904">
        <w:rPr>
          <w:rStyle w:val="Literal"/>
        </w:rPr>
        <w:t>assert_eq!</w:t>
      </w:r>
      <w:r w:rsidRPr="001856E9">
        <w:t xml:space="preserve"> macro, we return </w:t>
      </w:r>
      <w:r w:rsidRPr="00B12904">
        <w:rPr>
          <w:rStyle w:val="Literal"/>
        </w:rPr>
        <w:t>Ok(())</w:t>
      </w:r>
      <w:r w:rsidRPr="001856E9">
        <w:t xml:space="preserve"> when the test passes and an </w:t>
      </w:r>
      <w:r w:rsidRPr="00B12904">
        <w:rPr>
          <w:rStyle w:val="Literal"/>
        </w:rPr>
        <w:t>Err</w:t>
      </w:r>
      <w:r w:rsidRPr="001856E9">
        <w:t xml:space="preserve"> with a </w:t>
      </w:r>
      <w:r w:rsidRPr="00B12904">
        <w:rPr>
          <w:rStyle w:val="Literal"/>
        </w:rPr>
        <w:t>String</w:t>
      </w:r>
      <w:r w:rsidRPr="001856E9">
        <w:rPr>
          <w:lang w:eastAsia="en-GB"/>
        </w:rPr>
        <w:t xml:space="preserve"> inside when the test</w:t>
      </w:r>
      <w:r>
        <w:rPr>
          <w:lang w:eastAsia="en-GB"/>
        </w:rPr>
        <w:t xml:space="preserve"> </w:t>
      </w:r>
      <w:r w:rsidRPr="001856E9">
        <w:rPr>
          <w:lang w:eastAsia="en-GB"/>
        </w:rPr>
        <w:t>fails.</w:t>
      </w:r>
    </w:p>
    <w:p w14:paraId="76C6A2A6" w14:textId="55AE5AD8" w:rsidR="001856E9" w:rsidRPr="001856E9" w:rsidRDefault="001856E9" w:rsidP="001856E9">
      <w:pPr>
        <w:pStyle w:val="Body"/>
        <w:rPr>
          <w:lang w:eastAsia="en-GB"/>
        </w:rPr>
      </w:pPr>
      <w:r w:rsidRPr="001856E9">
        <w:rPr>
          <w:lang w:eastAsia="en-GB"/>
        </w:rPr>
        <w:t xml:space="preserve">Writing tests so they return a </w:t>
      </w:r>
      <w:r w:rsidRPr="00B12904">
        <w:rPr>
          <w:rStyle w:val="Literal"/>
        </w:rPr>
        <w:t>Result&lt;T, E&gt;</w:t>
      </w:r>
      <w:r w:rsidRPr="001856E9">
        <w:t xml:space="preserve"> enables you to use the question mark operator in the body of tests, which can be a convenient way to write tests that should fail if any operation within them returns an </w:t>
      </w:r>
      <w:r w:rsidRPr="00B12904">
        <w:rPr>
          <w:rStyle w:val="Literal"/>
        </w:rPr>
        <w:t>Err</w:t>
      </w:r>
      <w:r w:rsidRPr="001856E9">
        <w:rPr>
          <w:lang w:eastAsia="en-GB"/>
        </w:rPr>
        <w:t xml:space="preserve"> variant.</w:t>
      </w:r>
    </w:p>
    <w:p w14:paraId="3D5AADB2" w14:textId="22BF1EA6" w:rsidR="001856E9" w:rsidRPr="001856E9" w:rsidRDefault="001856E9" w:rsidP="001856E9">
      <w:pPr>
        <w:pStyle w:val="Body"/>
        <w:rPr>
          <w:lang w:eastAsia="en-GB"/>
        </w:rPr>
      </w:pPr>
      <w:r w:rsidRPr="001856E9">
        <w:rPr>
          <w:lang w:eastAsia="en-GB"/>
        </w:rPr>
        <w:t xml:space="preserve">You can’t use the </w:t>
      </w:r>
      <w:r w:rsidRPr="00B12904">
        <w:rPr>
          <w:rStyle w:val="Literal"/>
        </w:rPr>
        <w:t>#[should_panic]</w:t>
      </w:r>
      <w:r w:rsidRPr="001856E9">
        <w:t xml:space="preserve"> annotation on tests that use </w:t>
      </w:r>
      <w:r w:rsidRPr="00B12904">
        <w:rPr>
          <w:rStyle w:val="Literal"/>
        </w:rPr>
        <w:t>Result&lt;T, E&gt;</w:t>
      </w:r>
      <w:r w:rsidRPr="001856E9">
        <w:t xml:space="preserve">. To assert that an operation returns an </w:t>
      </w:r>
      <w:r w:rsidRPr="00B12904">
        <w:rPr>
          <w:rStyle w:val="Literal"/>
        </w:rPr>
        <w:t>Err</w:t>
      </w:r>
      <w:r w:rsidRPr="001856E9">
        <w:t xml:space="preserve"> variant, </w:t>
      </w:r>
      <w:r w:rsidRPr="00055B79">
        <w:rPr>
          <w:rStyle w:val="Italic"/>
        </w:rPr>
        <w:t>don’t</w:t>
      </w:r>
      <w:r w:rsidRPr="001856E9">
        <w:t xml:space="preserve"> use the question mark operator on the </w:t>
      </w:r>
      <w:r w:rsidRPr="00B12904">
        <w:rPr>
          <w:rStyle w:val="Literal"/>
        </w:rPr>
        <w:t>Result&lt;T, E&gt;</w:t>
      </w:r>
      <w:r w:rsidRPr="001856E9">
        <w:t xml:space="preserve"> value. Instead, use </w:t>
      </w:r>
      <w:r w:rsidRPr="00B12904">
        <w:rPr>
          <w:rStyle w:val="Literal"/>
        </w:rPr>
        <w:t>assert!(value.is_err())</w:t>
      </w:r>
      <w:r w:rsidRPr="001856E9">
        <w:rPr>
          <w:lang w:eastAsia="en-GB"/>
        </w:rPr>
        <w:t>.</w:t>
      </w:r>
    </w:p>
    <w:p w14:paraId="5AC65503" w14:textId="4ED05259" w:rsidR="001856E9" w:rsidRPr="001856E9" w:rsidRDefault="001856E9" w:rsidP="001856E9">
      <w:pPr>
        <w:pStyle w:val="Body"/>
        <w:rPr>
          <w:lang w:eastAsia="en-GB"/>
        </w:rPr>
      </w:pPr>
      <w:r w:rsidRPr="001856E9">
        <w:rPr>
          <w:lang w:eastAsia="en-GB"/>
        </w:rPr>
        <w:t>Now that you know several ways to write tests, let’s look at what is happening</w:t>
      </w:r>
      <w:r>
        <w:rPr>
          <w:lang w:eastAsia="en-GB"/>
        </w:rPr>
        <w:t xml:space="preserve"> </w:t>
      </w:r>
      <w:r w:rsidRPr="001856E9">
        <w:rPr>
          <w:lang w:eastAsia="en-GB"/>
        </w:rPr>
        <w:t xml:space="preserve">when we run our tests and explore the different options we can use with </w:t>
      </w:r>
      <w:r w:rsidRPr="00B12904">
        <w:rPr>
          <w:rStyle w:val="Literal"/>
        </w:rPr>
        <w:t>cargo test</w:t>
      </w:r>
      <w:r w:rsidRPr="001856E9">
        <w:rPr>
          <w:lang w:eastAsia="en-GB"/>
        </w:rPr>
        <w:t>.</w:t>
      </w:r>
      <w:r w:rsidR="00FF320A">
        <w:rPr>
          <w:lang w:eastAsia="en-GB"/>
        </w:rPr>
        <w:fldChar w:fldCharType="begin"/>
      </w:r>
      <w:r w:rsidR="00FF320A">
        <w:instrText xml:space="preserve"> XE "tests:using Result&lt;T, E&gt; in endRange" </w:instrText>
      </w:r>
      <w:r w:rsidR="00FF320A">
        <w:rPr>
          <w:lang w:eastAsia="en-GB"/>
        </w:rPr>
        <w:fldChar w:fldCharType="end"/>
      </w:r>
      <w:r w:rsidR="00E570A8">
        <w:rPr>
          <w:lang w:eastAsia="en-GB"/>
        </w:rPr>
        <w:fldChar w:fldCharType="begin"/>
      </w:r>
      <w:r w:rsidR="00E570A8">
        <w:instrText xml:space="preserve"> XE "tests:writing </w:instrText>
      </w:r>
      <w:r w:rsidR="00E570A8">
        <w:lastRenderedPageBreak/>
        <w:instrText xml:space="preserve">endRange" </w:instrText>
      </w:r>
      <w:r w:rsidR="00E570A8">
        <w:rPr>
          <w:lang w:eastAsia="en-GB"/>
        </w:rPr>
        <w:fldChar w:fldCharType="end"/>
      </w:r>
    </w:p>
    <w:bookmarkStart w:id="74" w:name="controlling-how-tests-are-run"/>
    <w:bookmarkStart w:id="75" w:name="_Toc106891142"/>
    <w:bookmarkEnd w:id="74"/>
    <w:p w14:paraId="05B83BA5" w14:textId="2D5202DE" w:rsidR="001856E9" w:rsidRPr="001856E9" w:rsidRDefault="00BA0C71" w:rsidP="001856E9">
      <w:pPr>
        <w:pStyle w:val="HeadA"/>
        <w:rPr>
          <w:lang w:eastAsia="en-GB"/>
        </w:rPr>
      </w:pPr>
      <w:r>
        <w:rPr>
          <w:lang w:eastAsia="en-GB"/>
        </w:rPr>
        <w:fldChar w:fldCharType="begin"/>
      </w:r>
      <w:r>
        <w:instrText xml:space="preserve"> XE "Cargo:commands:test startRange" </w:instrText>
      </w:r>
      <w:r>
        <w:rPr>
          <w:lang w:eastAsia="en-GB"/>
        </w:rPr>
        <w:fldChar w:fldCharType="end"/>
      </w:r>
      <w:r w:rsidR="00F14199">
        <w:rPr>
          <w:lang w:eastAsia="en-GB"/>
        </w:rPr>
        <w:fldChar w:fldCharType="begin"/>
      </w:r>
      <w:r w:rsidR="00F14199">
        <w:instrText xml:space="preserve"> XE "test</w:instrText>
      </w:r>
      <w:r w:rsidR="005E04D9">
        <w:instrText>s</w:instrText>
      </w:r>
      <w:r w:rsidR="00F14199">
        <w:instrText xml:space="preserve">:running startRange" </w:instrText>
      </w:r>
      <w:r w:rsidR="00F14199">
        <w:rPr>
          <w:lang w:eastAsia="en-GB"/>
        </w:rPr>
        <w:fldChar w:fldCharType="end"/>
      </w:r>
      <w:r w:rsidR="001856E9" w:rsidRPr="001856E9">
        <w:rPr>
          <w:lang w:eastAsia="en-GB"/>
        </w:rPr>
        <w:t>Controlling How Tests Are Run</w:t>
      </w:r>
      <w:bookmarkEnd w:id="75"/>
    </w:p>
    <w:p w14:paraId="07D4DD78" w14:textId="4A1BB33E" w:rsidR="001856E9" w:rsidRPr="001856E9" w:rsidRDefault="001856E9" w:rsidP="001856E9">
      <w:pPr>
        <w:pStyle w:val="Body"/>
        <w:rPr>
          <w:lang w:eastAsia="en-GB"/>
        </w:rPr>
      </w:pPr>
      <w:r w:rsidRPr="001856E9">
        <w:t xml:space="preserve">Just as </w:t>
      </w:r>
      <w:r w:rsidRPr="00B12904">
        <w:rPr>
          <w:rStyle w:val="Literal"/>
        </w:rPr>
        <w:t>cargo run</w:t>
      </w:r>
      <w:r w:rsidRPr="001856E9">
        <w:t xml:space="preserve"> compiles your code and then runs the </w:t>
      </w:r>
      <w:r w:rsidR="00F9661D" w:rsidRPr="001856E9">
        <w:t>result</w:t>
      </w:r>
      <w:r w:rsidR="00F9661D">
        <w:t>ant</w:t>
      </w:r>
      <w:r w:rsidR="00F9661D" w:rsidRPr="001856E9">
        <w:t xml:space="preserve"> </w:t>
      </w:r>
      <w:r w:rsidRPr="001856E9">
        <w:t xml:space="preserve">binary, </w:t>
      </w:r>
      <w:r w:rsidRPr="00B12904">
        <w:rPr>
          <w:rStyle w:val="Literal"/>
        </w:rPr>
        <w:t>cargo test</w:t>
      </w:r>
      <w:r w:rsidRPr="001856E9">
        <w:t xml:space="preserve"> compiles your code in test mode and runs the </w:t>
      </w:r>
      <w:r w:rsidR="00F9661D" w:rsidRPr="001856E9">
        <w:t>result</w:t>
      </w:r>
      <w:r w:rsidR="00F9661D">
        <w:t>ant</w:t>
      </w:r>
      <w:r w:rsidR="00F9661D" w:rsidRPr="001856E9">
        <w:t xml:space="preserve"> </w:t>
      </w:r>
      <w:r w:rsidRPr="001856E9">
        <w:t xml:space="preserve">test binary. The default behavior of the binary produced by </w:t>
      </w:r>
      <w:r w:rsidRPr="00B12904">
        <w:rPr>
          <w:rStyle w:val="Literal"/>
        </w:rPr>
        <w:t>cargo test</w:t>
      </w:r>
      <w:r w:rsidRPr="001856E9">
        <w:rPr>
          <w:lang w:eastAsia="en-GB"/>
        </w:rPr>
        <w:t xml:space="preserve"> is to run</w:t>
      </w:r>
      <w:r>
        <w:rPr>
          <w:lang w:eastAsia="en-GB"/>
        </w:rPr>
        <w:t xml:space="preserve"> </w:t>
      </w:r>
      <w:r w:rsidRPr="001856E9">
        <w:rPr>
          <w:lang w:eastAsia="en-GB"/>
        </w:rPr>
        <w:t>all the tests in parallel and capture output generated during test runs,</w:t>
      </w:r>
      <w:r>
        <w:rPr>
          <w:lang w:eastAsia="en-GB"/>
        </w:rPr>
        <w:t xml:space="preserve"> </w:t>
      </w:r>
      <w:r w:rsidRPr="001856E9">
        <w:rPr>
          <w:lang w:eastAsia="en-GB"/>
        </w:rPr>
        <w:t>preventing the output from being displayed and making it easier to read the</w:t>
      </w:r>
      <w:r>
        <w:rPr>
          <w:lang w:eastAsia="en-GB"/>
        </w:rPr>
        <w:t xml:space="preserve"> </w:t>
      </w:r>
      <w:r w:rsidRPr="001856E9">
        <w:rPr>
          <w:lang w:eastAsia="en-GB"/>
        </w:rPr>
        <w:t>output related to the test results. You can, however, specify command line</w:t>
      </w:r>
      <w:r>
        <w:rPr>
          <w:lang w:eastAsia="en-GB"/>
        </w:rPr>
        <w:t xml:space="preserve"> </w:t>
      </w:r>
      <w:r w:rsidRPr="001856E9">
        <w:rPr>
          <w:lang w:eastAsia="en-GB"/>
        </w:rPr>
        <w:t>options to change this default behavior.</w:t>
      </w:r>
    </w:p>
    <w:p w14:paraId="0C4104BC" w14:textId="23B83DA6" w:rsidR="001856E9" w:rsidRPr="001856E9" w:rsidRDefault="001856E9" w:rsidP="001856E9">
      <w:pPr>
        <w:pStyle w:val="Body"/>
        <w:rPr>
          <w:lang w:eastAsia="en-GB"/>
        </w:rPr>
      </w:pPr>
      <w:r w:rsidRPr="001856E9">
        <w:rPr>
          <w:lang w:eastAsia="en-GB"/>
        </w:rPr>
        <w:t xml:space="preserve">Some command line options go to </w:t>
      </w:r>
      <w:r w:rsidRPr="00B12904">
        <w:rPr>
          <w:rStyle w:val="Literal"/>
        </w:rPr>
        <w:t>cargo test</w:t>
      </w:r>
      <w:r w:rsidRPr="001856E9">
        <w:t xml:space="preserve">, and some go to the </w:t>
      </w:r>
      <w:r w:rsidR="00F9661D" w:rsidRPr="001856E9">
        <w:t>result</w:t>
      </w:r>
      <w:r w:rsidR="00F9661D">
        <w:t>ant</w:t>
      </w:r>
      <w:r w:rsidR="00F9661D" w:rsidRPr="001856E9">
        <w:t xml:space="preserve"> </w:t>
      </w:r>
      <w:r w:rsidRPr="001856E9">
        <w:t xml:space="preserve">test binary. To separate these two types of arguments, you list the arguments that go to </w:t>
      </w:r>
      <w:r w:rsidRPr="00B12904">
        <w:rPr>
          <w:rStyle w:val="Literal"/>
        </w:rPr>
        <w:t>cargo test</w:t>
      </w:r>
      <w:r w:rsidRPr="001856E9">
        <w:t xml:space="preserve"> followed by the separator </w:t>
      </w:r>
      <w:r w:rsidRPr="00B12904">
        <w:rPr>
          <w:rStyle w:val="Literal"/>
        </w:rPr>
        <w:t>--</w:t>
      </w:r>
      <w:r w:rsidRPr="001856E9">
        <w:t xml:space="preserve"> and then the ones that go to the test binary. Running </w:t>
      </w:r>
      <w:r w:rsidRPr="00B12904">
        <w:rPr>
          <w:rStyle w:val="Literal"/>
        </w:rPr>
        <w:t>cargo test --help</w:t>
      </w:r>
      <w:r w:rsidRPr="001856E9">
        <w:t xml:space="preserve"> displays the options you can use with </w:t>
      </w:r>
      <w:r w:rsidRPr="00B12904">
        <w:rPr>
          <w:rStyle w:val="Literal"/>
        </w:rPr>
        <w:t>cargo test</w:t>
      </w:r>
      <w:r w:rsidRPr="001856E9">
        <w:t xml:space="preserve">, and running </w:t>
      </w:r>
      <w:r w:rsidRPr="00B12904">
        <w:rPr>
          <w:rStyle w:val="Literal"/>
        </w:rPr>
        <w:t>cargo test -- --help</w:t>
      </w:r>
      <w:r w:rsidRPr="001856E9">
        <w:rPr>
          <w:lang w:eastAsia="en-GB"/>
        </w:rPr>
        <w:t xml:space="preserve"> displays the options you</w:t>
      </w:r>
      <w:r>
        <w:rPr>
          <w:lang w:eastAsia="en-GB"/>
        </w:rPr>
        <w:t xml:space="preserve"> </w:t>
      </w:r>
      <w:r w:rsidRPr="001856E9">
        <w:rPr>
          <w:lang w:eastAsia="en-GB"/>
        </w:rPr>
        <w:t>can use after the separator.</w:t>
      </w:r>
    </w:p>
    <w:p w14:paraId="355F665B" w14:textId="77777777" w:rsidR="001856E9" w:rsidRPr="001856E9" w:rsidRDefault="001856E9" w:rsidP="00B12904">
      <w:pPr>
        <w:pStyle w:val="HeadB"/>
        <w:rPr>
          <w:lang w:eastAsia="en-GB"/>
        </w:rPr>
      </w:pPr>
      <w:bookmarkStart w:id="76" w:name="running-tests-in-parallel-or-consecutive"/>
      <w:bookmarkStart w:id="77" w:name="_Toc106891143"/>
      <w:bookmarkEnd w:id="76"/>
      <w:r w:rsidRPr="001856E9">
        <w:rPr>
          <w:lang w:eastAsia="en-GB"/>
        </w:rPr>
        <w:t>Running Tests in Parallel or Consecutively</w:t>
      </w:r>
      <w:bookmarkEnd w:id="77"/>
    </w:p>
    <w:p w14:paraId="27E68488" w14:textId="1727B2CE" w:rsidR="001856E9" w:rsidRPr="001856E9" w:rsidRDefault="001856E9" w:rsidP="001856E9">
      <w:pPr>
        <w:pStyle w:val="Body"/>
        <w:rPr>
          <w:lang w:eastAsia="en-GB"/>
        </w:rPr>
      </w:pPr>
      <w:r w:rsidRPr="001856E9">
        <w:rPr>
          <w:lang w:eastAsia="en-GB"/>
        </w:rPr>
        <w:t>When you run multiple tests, by default they run in parallel using threads,</w:t>
      </w:r>
      <w:r>
        <w:rPr>
          <w:lang w:eastAsia="en-GB"/>
        </w:rPr>
        <w:t xml:space="preserve"> </w:t>
      </w:r>
      <w:r w:rsidRPr="001856E9">
        <w:rPr>
          <w:lang w:eastAsia="en-GB"/>
        </w:rPr>
        <w:t>meaning they finish running faster and you get feedback quicker. Because the</w:t>
      </w:r>
      <w:r>
        <w:rPr>
          <w:lang w:eastAsia="en-GB"/>
        </w:rPr>
        <w:t xml:space="preserve"> </w:t>
      </w:r>
      <w:r w:rsidRPr="001856E9">
        <w:rPr>
          <w:lang w:eastAsia="en-GB"/>
        </w:rPr>
        <w:t>tests are running at the same time, you must make sure your tests don’t depend</w:t>
      </w:r>
      <w:r>
        <w:rPr>
          <w:lang w:eastAsia="en-GB"/>
        </w:rPr>
        <w:t xml:space="preserve"> </w:t>
      </w:r>
      <w:r w:rsidRPr="001856E9">
        <w:rPr>
          <w:lang w:eastAsia="en-GB"/>
        </w:rPr>
        <w:t>on each other or on any shared state, including a shared environment, such as</w:t>
      </w:r>
      <w:r>
        <w:rPr>
          <w:lang w:eastAsia="en-GB"/>
        </w:rPr>
        <w:t xml:space="preserve"> </w:t>
      </w:r>
      <w:r w:rsidRPr="001856E9">
        <w:rPr>
          <w:lang w:eastAsia="en-GB"/>
        </w:rPr>
        <w:t>the current working directory or environment variables.</w:t>
      </w:r>
    </w:p>
    <w:p w14:paraId="51771638" w14:textId="2EF363B7" w:rsidR="001856E9" w:rsidRPr="001856E9" w:rsidRDefault="001856E9" w:rsidP="001856E9">
      <w:pPr>
        <w:pStyle w:val="Body"/>
        <w:rPr>
          <w:lang w:eastAsia="en-GB"/>
        </w:rPr>
      </w:pPr>
      <w:r w:rsidRPr="001856E9">
        <w:t xml:space="preserve">For example, say each of your tests runs some code that creates a file on disk named </w:t>
      </w:r>
      <w:r w:rsidRPr="00055B79">
        <w:rPr>
          <w:rStyle w:val="Italic"/>
        </w:rPr>
        <w:t>test-output.txt</w:t>
      </w:r>
      <w:r w:rsidRPr="001856E9">
        <w:rPr>
          <w:lang w:eastAsia="en-GB"/>
        </w:rPr>
        <w:t xml:space="preserve"> and writes some data to that file. Then each test reads</w:t>
      </w:r>
      <w:r>
        <w:rPr>
          <w:lang w:eastAsia="en-GB"/>
        </w:rPr>
        <w:t xml:space="preserve"> </w:t>
      </w:r>
      <w:r w:rsidRPr="001856E9">
        <w:rPr>
          <w:lang w:eastAsia="en-GB"/>
        </w:rPr>
        <w:t>the data in that file and asserts that the file contains a particular value,</w:t>
      </w:r>
      <w:r>
        <w:rPr>
          <w:lang w:eastAsia="en-GB"/>
        </w:rPr>
        <w:t xml:space="preserve"> </w:t>
      </w:r>
      <w:r w:rsidRPr="001856E9">
        <w:rPr>
          <w:lang w:eastAsia="en-GB"/>
        </w:rPr>
        <w:t>which is different in each test. Because the tests run at the same time, one</w:t>
      </w:r>
      <w:r>
        <w:rPr>
          <w:lang w:eastAsia="en-GB"/>
        </w:rPr>
        <w:t xml:space="preserve"> </w:t>
      </w:r>
      <w:r w:rsidRPr="001856E9">
        <w:rPr>
          <w:lang w:eastAsia="en-GB"/>
        </w:rPr>
        <w:t>test might overwrite the file in the time between another test writing and</w:t>
      </w:r>
      <w:r>
        <w:rPr>
          <w:lang w:eastAsia="en-GB"/>
        </w:rPr>
        <w:t xml:space="preserve"> </w:t>
      </w:r>
      <w:r w:rsidRPr="001856E9">
        <w:rPr>
          <w:lang w:eastAsia="en-GB"/>
        </w:rPr>
        <w:t>reading the file. The second test will then fail, not because the code is</w:t>
      </w:r>
      <w:r>
        <w:rPr>
          <w:lang w:eastAsia="en-GB"/>
        </w:rPr>
        <w:t xml:space="preserve"> </w:t>
      </w:r>
      <w:r w:rsidRPr="001856E9">
        <w:rPr>
          <w:lang w:eastAsia="en-GB"/>
        </w:rPr>
        <w:t>incorrect but because the tests have interfered with each other while running</w:t>
      </w:r>
      <w:r>
        <w:rPr>
          <w:lang w:eastAsia="en-GB"/>
        </w:rPr>
        <w:t xml:space="preserve"> </w:t>
      </w:r>
      <w:r w:rsidRPr="001856E9">
        <w:rPr>
          <w:lang w:eastAsia="en-GB"/>
        </w:rPr>
        <w:t>in parallel. One solution is to make sure each test writes to a different file;</w:t>
      </w:r>
      <w:r>
        <w:rPr>
          <w:lang w:eastAsia="en-GB"/>
        </w:rPr>
        <w:t xml:space="preserve"> </w:t>
      </w:r>
      <w:r w:rsidRPr="001856E9">
        <w:rPr>
          <w:lang w:eastAsia="en-GB"/>
        </w:rPr>
        <w:t>another solution is to run the tests one at a time.</w:t>
      </w:r>
    </w:p>
    <w:p w14:paraId="609C40C0" w14:textId="5C493235" w:rsidR="001856E9" w:rsidRPr="001856E9" w:rsidRDefault="001856E9" w:rsidP="001856E9">
      <w:pPr>
        <w:pStyle w:val="Body"/>
        <w:rPr>
          <w:lang w:eastAsia="en-GB"/>
        </w:rPr>
      </w:pPr>
      <w:r w:rsidRPr="001856E9">
        <w:rPr>
          <w:lang w:eastAsia="en-GB"/>
        </w:rPr>
        <w:t>If you don’t want to run the tests in parallel or if you want more fine-grained</w:t>
      </w:r>
      <w:r>
        <w:rPr>
          <w:lang w:eastAsia="en-GB"/>
        </w:rPr>
        <w:t xml:space="preserve"> </w:t>
      </w:r>
      <w:r w:rsidRPr="001856E9">
        <w:rPr>
          <w:lang w:eastAsia="en-GB"/>
        </w:rPr>
        <w:t xml:space="preserve">control over the number of threads used, you can send the </w:t>
      </w:r>
      <w:r w:rsidRPr="00B12904">
        <w:rPr>
          <w:rStyle w:val="Literal"/>
        </w:rPr>
        <w:t>--test-threads</w:t>
      </w:r>
      <w:r w:rsidRPr="001856E9">
        <w:rPr>
          <w:lang w:eastAsia="en-GB"/>
        </w:rPr>
        <w:t xml:space="preserve"> flag</w:t>
      </w:r>
      <w:r>
        <w:rPr>
          <w:lang w:eastAsia="en-GB"/>
        </w:rPr>
        <w:t xml:space="preserve"> </w:t>
      </w:r>
      <w:r w:rsidRPr="001856E9">
        <w:rPr>
          <w:lang w:eastAsia="en-GB"/>
        </w:rPr>
        <w:t>and the number of threads you want to use to the test binary. Take a look at</w:t>
      </w:r>
      <w:r>
        <w:rPr>
          <w:lang w:eastAsia="en-GB"/>
        </w:rPr>
        <w:t xml:space="preserve"> </w:t>
      </w:r>
      <w:r w:rsidRPr="001856E9">
        <w:rPr>
          <w:lang w:eastAsia="en-GB"/>
        </w:rPr>
        <w:t>the following example:</w:t>
      </w:r>
    </w:p>
    <w:p w14:paraId="656D00DB" w14:textId="77777777" w:rsidR="001856E9" w:rsidRPr="001856E9" w:rsidRDefault="001856E9" w:rsidP="00B12904">
      <w:pPr>
        <w:pStyle w:val="Code"/>
        <w:rPr>
          <w:lang w:eastAsia="en-GB"/>
        </w:rPr>
      </w:pPr>
      <w:r w:rsidRPr="001856E9">
        <w:rPr>
          <w:lang w:eastAsia="en-GB"/>
        </w:rPr>
        <w:t xml:space="preserve">$ </w:t>
      </w:r>
      <w:r w:rsidRPr="00B4289E">
        <w:rPr>
          <w:rStyle w:val="LiteralBold"/>
        </w:rPr>
        <w:t>cargo test -- --test-threads=1</w:t>
      </w:r>
    </w:p>
    <w:p w14:paraId="21C6BC1C" w14:textId="799CD5B4" w:rsidR="001856E9" w:rsidRPr="001856E9" w:rsidRDefault="001856E9" w:rsidP="001856E9">
      <w:pPr>
        <w:pStyle w:val="Body"/>
        <w:rPr>
          <w:lang w:eastAsia="en-GB"/>
        </w:rPr>
      </w:pPr>
      <w:r w:rsidRPr="001856E9">
        <w:t xml:space="preserve">We set the number of test threads to </w:t>
      </w:r>
      <w:r w:rsidRPr="00B12904">
        <w:rPr>
          <w:rStyle w:val="Literal"/>
        </w:rPr>
        <w:t>1</w:t>
      </w:r>
      <w:r w:rsidRPr="001856E9">
        <w:rPr>
          <w:lang w:eastAsia="en-GB"/>
        </w:rPr>
        <w:t>, telling the program not to use any</w:t>
      </w:r>
      <w:r>
        <w:rPr>
          <w:lang w:eastAsia="en-GB"/>
        </w:rPr>
        <w:t xml:space="preserve"> </w:t>
      </w:r>
      <w:r w:rsidRPr="001856E9">
        <w:rPr>
          <w:lang w:eastAsia="en-GB"/>
        </w:rPr>
        <w:t>parallelism. Running the tests using one thread will take longer than running</w:t>
      </w:r>
      <w:r>
        <w:rPr>
          <w:lang w:eastAsia="en-GB"/>
        </w:rPr>
        <w:t xml:space="preserve"> </w:t>
      </w:r>
      <w:r w:rsidRPr="001856E9">
        <w:rPr>
          <w:lang w:eastAsia="en-GB"/>
        </w:rPr>
        <w:t>them in parallel, but the tests won’t interfere with each other if they share</w:t>
      </w:r>
      <w:r>
        <w:rPr>
          <w:lang w:eastAsia="en-GB"/>
        </w:rPr>
        <w:t xml:space="preserve"> </w:t>
      </w:r>
      <w:r w:rsidRPr="001856E9">
        <w:rPr>
          <w:lang w:eastAsia="en-GB"/>
        </w:rPr>
        <w:t>state.</w:t>
      </w:r>
    </w:p>
    <w:p w14:paraId="602B3CE3" w14:textId="77777777" w:rsidR="001856E9" w:rsidRPr="001856E9" w:rsidRDefault="001856E9" w:rsidP="00B12904">
      <w:pPr>
        <w:pStyle w:val="HeadB"/>
        <w:rPr>
          <w:lang w:eastAsia="en-GB"/>
        </w:rPr>
      </w:pPr>
      <w:bookmarkStart w:id="78" w:name="showing-function-output"/>
      <w:bookmarkStart w:id="79" w:name="_Toc106891144"/>
      <w:bookmarkEnd w:id="78"/>
      <w:r w:rsidRPr="001856E9">
        <w:rPr>
          <w:lang w:eastAsia="en-GB"/>
        </w:rPr>
        <w:lastRenderedPageBreak/>
        <w:t>Showing Function Output</w:t>
      </w:r>
      <w:bookmarkEnd w:id="79"/>
    </w:p>
    <w:p w14:paraId="75CBAB93" w14:textId="4F7857BA" w:rsidR="001856E9" w:rsidRPr="001856E9" w:rsidRDefault="001856E9" w:rsidP="001856E9">
      <w:pPr>
        <w:pStyle w:val="Body"/>
        <w:rPr>
          <w:lang w:eastAsia="en-GB"/>
        </w:rPr>
      </w:pPr>
      <w:r w:rsidRPr="001856E9">
        <w:t xml:space="preserve">By default, if a test passes, Rust’s test library captures anything printed to standard output. For example, if we call </w:t>
      </w:r>
      <w:r w:rsidRPr="00B12904">
        <w:rPr>
          <w:rStyle w:val="Literal"/>
        </w:rPr>
        <w:t>println!</w:t>
      </w:r>
      <w:r w:rsidRPr="001856E9">
        <w:t xml:space="preserve"> in a test and the test passes, we won’t see the </w:t>
      </w:r>
      <w:r w:rsidRPr="00B12904">
        <w:rPr>
          <w:rStyle w:val="Literal"/>
        </w:rPr>
        <w:t>println!</w:t>
      </w:r>
      <w:r w:rsidRPr="001856E9">
        <w:rPr>
          <w:lang w:eastAsia="en-GB"/>
        </w:rPr>
        <w:t xml:space="preserve"> output in the terminal; we’ll see only the</w:t>
      </w:r>
      <w:r>
        <w:rPr>
          <w:lang w:eastAsia="en-GB"/>
        </w:rPr>
        <w:t xml:space="preserve"> </w:t>
      </w:r>
      <w:r w:rsidRPr="001856E9">
        <w:rPr>
          <w:lang w:eastAsia="en-GB"/>
        </w:rPr>
        <w:t>line that indicates the test passed. If a test fails, we’ll see whatever was</w:t>
      </w:r>
      <w:r>
        <w:rPr>
          <w:lang w:eastAsia="en-GB"/>
        </w:rPr>
        <w:t xml:space="preserve"> </w:t>
      </w:r>
      <w:r w:rsidRPr="001856E9">
        <w:rPr>
          <w:lang w:eastAsia="en-GB"/>
        </w:rPr>
        <w:t>printed to standard output with the rest of the failure message.</w:t>
      </w:r>
    </w:p>
    <w:p w14:paraId="218221D0" w14:textId="299C82C2" w:rsidR="001856E9" w:rsidRPr="001856E9" w:rsidRDefault="001856E9" w:rsidP="001856E9">
      <w:pPr>
        <w:pStyle w:val="Body"/>
        <w:rPr>
          <w:lang w:eastAsia="en-GB"/>
        </w:rPr>
      </w:pPr>
      <w:r w:rsidRPr="001856E9">
        <w:rPr>
          <w:lang w:eastAsia="en-GB"/>
        </w:rPr>
        <w:t>As an example, Listing 11-10 has a silly function that prints the value of its</w:t>
      </w:r>
      <w:r>
        <w:rPr>
          <w:lang w:eastAsia="en-GB"/>
        </w:rPr>
        <w:t xml:space="preserve"> </w:t>
      </w:r>
      <w:r w:rsidRPr="001856E9">
        <w:rPr>
          <w:lang w:eastAsia="en-GB"/>
        </w:rPr>
        <w:t>parameter and returns 10, as well as a test that passes and a test that fails.</w:t>
      </w:r>
    </w:p>
    <w:p w14:paraId="1857E256" w14:textId="770394D5" w:rsidR="001856E9" w:rsidRPr="001856E9" w:rsidRDefault="00996AFD" w:rsidP="008260F0">
      <w:pPr>
        <w:pStyle w:val="CodeLabel"/>
        <w:rPr>
          <w:lang w:eastAsia="en-GB"/>
        </w:rPr>
      </w:pPr>
      <w:r>
        <w:rPr>
          <w:lang w:eastAsia="en-GB"/>
        </w:rPr>
        <w:t>src</w:t>
      </w:r>
      <w:r w:rsidR="001856E9" w:rsidRPr="001856E9">
        <w:rPr>
          <w:lang w:eastAsia="en-GB"/>
        </w:rPr>
        <w:t>/lib.rs</w:t>
      </w:r>
    </w:p>
    <w:p w14:paraId="7E92B270" w14:textId="77777777" w:rsidR="001856E9" w:rsidRPr="001856E9" w:rsidRDefault="001856E9" w:rsidP="00B12904">
      <w:pPr>
        <w:pStyle w:val="Code"/>
        <w:rPr>
          <w:lang w:eastAsia="en-GB"/>
        </w:rPr>
      </w:pPr>
      <w:r w:rsidRPr="001856E9">
        <w:rPr>
          <w:lang w:eastAsia="en-GB"/>
        </w:rPr>
        <w:t>fn prints_and_returns_10(a: i32) -&gt; i32 {</w:t>
      </w:r>
    </w:p>
    <w:p w14:paraId="5CD4718A" w14:textId="6E21C0E6" w:rsidR="001856E9" w:rsidRPr="001856E9" w:rsidRDefault="001856E9" w:rsidP="00B12904">
      <w:pPr>
        <w:pStyle w:val="Code"/>
        <w:rPr>
          <w:lang w:eastAsia="en-GB"/>
        </w:rPr>
      </w:pPr>
      <w:r w:rsidRPr="001856E9">
        <w:rPr>
          <w:lang w:eastAsia="en-GB"/>
        </w:rPr>
        <w:t xml:space="preserve">    println!("I got the value {</w:t>
      </w:r>
      <w:r w:rsidR="00F30D9E">
        <w:rPr>
          <w:lang w:eastAsia="en-GB"/>
        </w:rPr>
        <w:t>a</w:t>
      </w:r>
      <w:r w:rsidRPr="001856E9">
        <w:rPr>
          <w:lang w:eastAsia="en-GB"/>
        </w:rPr>
        <w:t>}");</w:t>
      </w:r>
    </w:p>
    <w:p w14:paraId="5D14A8E7" w14:textId="77777777" w:rsidR="001856E9" w:rsidRPr="001856E9" w:rsidRDefault="001856E9" w:rsidP="00B12904">
      <w:pPr>
        <w:pStyle w:val="Code"/>
        <w:rPr>
          <w:lang w:eastAsia="en-GB"/>
        </w:rPr>
      </w:pPr>
      <w:r w:rsidRPr="001856E9">
        <w:rPr>
          <w:lang w:eastAsia="en-GB"/>
        </w:rPr>
        <w:t xml:space="preserve">    10</w:t>
      </w:r>
    </w:p>
    <w:p w14:paraId="7CA083BA" w14:textId="77777777" w:rsidR="001856E9" w:rsidRPr="001856E9" w:rsidRDefault="001856E9" w:rsidP="00B12904">
      <w:pPr>
        <w:pStyle w:val="Code"/>
        <w:rPr>
          <w:lang w:eastAsia="en-GB"/>
        </w:rPr>
      </w:pPr>
      <w:r w:rsidRPr="001856E9">
        <w:rPr>
          <w:lang w:eastAsia="en-GB"/>
        </w:rPr>
        <w:t>}</w:t>
      </w:r>
    </w:p>
    <w:p w14:paraId="34EA604C" w14:textId="77777777" w:rsidR="001856E9" w:rsidRPr="001856E9" w:rsidRDefault="001856E9" w:rsidP="00B12904">
      <w:pPr>
        <w:pStyle w:val="Code"/>
        <w:rPr>
          <w:lang w:eastAsia="en-GB"/>
        </w:rPr>
      </w:pPr>
    </w:p>
    <w:p w14:paraId="1E7D027A" w14:textId="77777777" w:rsidR="001856E9" w:rsidRPr="001856E9" w:rsidRDefault="001856E9" w:rsidP="00B12904">
      <w:pPr>
        <w:pStyle w:val="Code"/>
        <w:rPr>
          <w:lang w:eastAsia="en-GB"/>
        </w:rPr>
      </w:pPr>
      <w:r w:rsidRPr="001856E9">
        <w:rPr>
          <w:lang w:eastAsia="en-GB"/>
        </w:rPr>
        <w:t>#[cfg(test)]</w:t>
      </w:r>
    </w:p>
    <w:p w14:paraId="3CD4C502" w14:textId="77777777" w:rsidR="001856E9" w:rsidRPr="001856E9" w:rsidRDefault="001856E9" w:rsidP="00B12904">
      <w:pPr>
        <w:pStyle w:val="Code"/>
        <w:rPr>
          <w:lang w:eastAsia="en-GB"/>
        </w:rPr>
      </w:pPr>
      <w:r w:rsidRPr="001856E9">
        <w:rPr>
          <w:lang w:eastAsia="en-GB"/>
        </w:rPr>
        <w:t>mod tests {</w:t>
      </w:r>
    </w:p>
    <w:p w14:paraId="4996AA87" w14:textId="77777777" w:rsidR="001856E9" w:rsidRPr="001856E9" w:rsidRDefault="001856E9" w:rsidP="00B12904">
      <w:pPr>
        <w:pStyle w:val="Code"/>
        <w:rPr>
          <w:lang w:eastAsia="en-GB"/>
        </w:rPr>
      </w:pPr>
      <w:r w:rsidRPr="001856E9">
        <w:rPr>
          <w:lang w:eastAsia="en-GB"/>
        </w:rPr>
        <w:t xml:space="preserve">    use super::*;</w:t>
      </w:r>
    </w:p>
    <w:p w14:paraId="3418DDDA" w14:textId="77777777" w:rsidR="001856E9" w:rsidRPr="001856E9" w:rsidRDefault="001856E9" w:rsidP="00B12904">
      <w:pPr>
        <w:pStyle w:val="Code"/>
        <w:rPr>
          <w:lang w:eastAsia="en-GB"/>
        </w:rPr>
      </w:pPr>
    </w:p>
    <w:p w14:paraId="3903C1BF" w14:textId="77777777" w:rsidR="001856E9" w:rsidRPr="001856E9" w:rsidRDefault="001856E9" w:rsidP="00B12904">
      <w:pPr>
        <w:pStyle w:val="Code"/>
        <w:rPr>
          <w:lang w:eastAsia="en-GB"/>
        </w:rPr>
      </w:pPr>
      <w:r w:rsidRPr="001856E9">
        <w:rPr>
          <w:lang w:eastAsia="en-GB"/>
        </w:rPr>
        <w:t xml:space="preserve">    #[test]</w:t>
      </w:r>
    </w:p>
    <w:p w14:paraId="602C9626" w14:textId="77777777" w:rsidR="001856E9" w:rsidRPr="001856E9" w:rsidRDefault="001856E9" w:rsidP="00B12904">
      <w:pPr>
        <w:pStyle w:val="Code"/>
        <w:rPr>
          <w:lang w:eastAsia="en-GB"/>
        </w:rPr>
      </w:pPr>
      <w:r w:rsidRPr="001856E9">
        <w:rPr>
          <w:lang w:eastAsia="en-GB"/>
        </w:rPr>
        <w:t xml:space="preserve">    fn this_test_will_pass() {</w:t>
      </w:r>
    </w:p>
    <w:p w14:paraId="298920E0" w14:textId="77777777" w:rsidR="001856E9" w:rsidRPr="001856E9" w:rsidRDefault="001856E9" w:rsidP="00B12904">
      <w:pPr>
        <w:pStyle w:val="Code"/>
        <w:rPr>
          <w:lang w:eastAsia="en-GB"/>
        </w:rPr>
      </w:pPr>
      <w:r w:rsidRPr="001856E9">
        <w:rPr>
          <w:lang w:eastAsia="en-GB"/>
        </w:rPr>
        <w:t xml:space="preserve">        let value = prints_and_returns_10(4);</w:t>
      </w:r>
    </w:p>
    <w:p w14:paraId="0CBEE887" w14:textId="77777777" w:rsidR="001856E9" w:rsidRPr="001856E9" w:rsidRDefault="001856E9" w:rsidP="00B12904">
      <w:pPr>
        <w:pStyle w:val="Code"/>
        <w:rPr>
          <w:lang w:eastAsia="en-GB"/>
        </w:rPr>
      </w:pPr>
      <w:r w:rsidRPr="001856E9">
        <w:rPr>
          <w:lang w:eastAsia="en-GB"/>
        </w:rPr>
        <w:t xml:space="preserve">        assert_eq!(10, value);</w:t>
      </w:r>
    </w:p>
    <w:p w14:paraId="12EB2A89" w14:textId="77777777" w:rsidR="001856E9" w:rsidRPr="001856E9" w:rsidRDefault="001856E9" w:rsidP="00B12904">
      <w:pPr>
        <w:pStyle w:val="Code"/>
        <w:rPr>
          <w:lang w:eastAsia="en-GB"/>
        </w:rPr>
      </w:pPr>
      <w:r w:rsidRPr="001856E9">
        <w:rPr>
          <w:lang w:eastAsia="en-GB"/>
        </w:rPr>
        <w:t xml:space="preserve">    }</w:t>
      </w:r>
    </w:p>
    <w:p w14:paraId="62CB72AE" w14:textId="77777777" w:rsidR="001856E9" w:rsidRPr="001856E9" w:rsidRDefault="001856E9" w:rsidP="00B12904">
      <w:pPr>
        <w:pStyle w:val="Code"/>
        <w:rPr>
          <w:lang w:eastAsia="en-GB"/>
        </w:rPr>
      </w:pPr>
    </w:p>
    <w:p w14:paraId="31FB5DCB" w14:textId="77777777" w:rsidR="001856E9" w:rsidRPr="001856E9" w:rsidRDefault="001856E9" w:rsidP="00B12904">
      <w:pPr>
        <w:pStyle w:val="Code"/>
        <w:rPr>
          <w:lang w:eastAsia="en-GB"/>
        </w:rPr>
      </w:pPr>
      <w:r w:rsidRPr="001856E9">
        <w:rPr>
          <w:lang w:eastAsia="en-GB"/>
        </w:rPr>
        <w:t xml:space="preserve">    #[test]</w:t>
      </w:r>
    </w:p>
    <w:p w14:paraId="134A13C2" w14:textId="77777777" w:rsidR="001856E9" w:rsidRPr="001856E9" w:rsidRDefault="001856E9" w:rsidP="00B12904">
      <w:pPr>
        <w:pStyle w:val="Code"/>
        <w:rPr>
          <w:lang w:eastAsia="en-GB"/>
        </w:rPr>
      </w:pPr>
      <w:r w:rsidRPr="001856E9">
        <w:rPr>
          <w:lang w:eastAsia="en-GB"/>
        </w:rPr>
        <w:t xml:space="preserve">    fn this_test_will_fail() {</w:t>
      </w:r>
    </w:p>
    <w:p w14:paraId="1BE4B93E" w14:textId="77777777" w:rsidR="001856E9" w:rsidRPr="001856E9" w:rsidRDefault="001856E9" w:rsidP="00B12904">
      <w:pPr>
        <w:pStyle w:val="Code"/>
        <w:rPr>
          <w:lang w:eastAsia="en-GB"/>
        </w:rPr>
      </w:pPr>
      <w:r w:rsidRPr="001856E9">
        <w:rPr>
          <w:lang w:eastAsia="en-GB"/>
        </w:rPr>
        <w:t xml:space="preserve">        let value = prints_and_returns_10(8);</w:t>
      </w:r>
    </w:p>
    <w:p w14:paraId="30A3491B" w14:textId="77777777" w:rsidR="001856E9" w:rsidRPr="001856E9" w:rsidRDefault="001856E9" w:rsidP="00B12904">
      <w:pPr>
        <w:pStyle w:val="Code"/>
        <w:rPr>
          <w:lang w:eastAsia="en-GB"/>
        </w:rPr>
      </w:pPr>
      <w:r w:rsidRPr="001856E9">
        <w:rPr>
          <w:lang w:eastAsia="en-GB"/>
        </w:rPr>
        <w:t xml:space="preserve">        assert_eq!(5, value);</w:t>
      </w:r>
    </w:p>
    <w:p w14:paraId="03385286" w14:textId="77777777" w:rsidR="001856E9" w:rsidRPr="001856E9" w:rsidRDefault="001856E9" w:rsidP="00B12904">
      <w:pPr>
        <w:pStyle w:val="Code"/>
        <w:rPr>
          <w:lang w:eastAsia="en-GB"/>
        </w:rPr>
      </w:pPr>
      <w:r w:rsidRPr="001856E9">
        <w:rPr>
          <w:lang w:eastAsia="en-GB"/>
        </w:rPr>
        <w:t xml:space="preserve">    }</w:t>
      </w:r>
    </w:p>
    <w:p w14:paraId="22C29D9F" w14:textId="77777777" w:rsidR="001856E9" w:rsidRPr="001856E9" w:rsidRDefault="001856E9" w:rsidP="00B12904">
      <w:pPr>
        <w:pStyle w:val="Code"/>
        <w:rPr>
          <w:lang w:eastAsia="en-GB"/>
        </w:rPr>
      </w:pPr>
      <w:r w:rsidRPr="001856E9">
        <w:rPr>
          <w:lang w:eastAsia="en-GB"/>
        </w:rPr>
        <w:t>}</w:t>
      </w:r>
    </w:p>
    <w:p w14:paraId="1F25A66C" w14:textId="3CBBC80E" w:rsidR="001856E9" w:rsidRPr="001856E9" w:rsidRDefault="001856E9" w:rsidP="00B4289E">
      <w:pPr>
        <w:pStyle w:val="CodeListingCaption"/>
        <w:rPr>
          <w:lang w:eastAsia="en-GB"/>
        </w:rPr>
      </w:pPr>
      <w:r w:rsidRPr="001856E9">
        <w:t xml:space="preserve">Tests for a function that calls </w:t>
      </w:r>
      <w:r w:rsidRPr="00B12904">
        <w:rPr>
          <w:rStyle w:val="Literal"/>
        </w:rPr>
        <w:t>println!</w:t>
      </w:r>
    </w:p>
    <w:p w14:paraId="026E368F" w14:textId="77777777" w:rsidR="001856E9" w:rsidRPr="001856E9" w:rsidRDefault="001856E9" w:rsidP="001856E9">
      <w:pPr>
        <w:pStyle w:val="Body"/>
        <w:rPr>
          <w:lang w:eastAsia="en-GB"/>
        </w:rPr>
      </w:pPr>
      <w:r w:rsidRPr="001856E9">
        <w:rPr>
          <w:lang w:eastAsia="en-GB"/>
        </w:rPr>
        <w:t xml:space="preserve">When we run these tests with </w:t>
      </w:r>
      <w:r w:rsidRPr="00B12904">
        <w:rPr>
          <w:rStyle w:val="Literal"/>
        </w:rPr>
        <w:t>cargo test</w:t>
      </w:r>
      <w:r w:rsidRPr="001856E9">
        <w:rPr>
          <w:lang w:eastAsia="en-GB"/>
        </w:rPr>
        <w:t>, we’ll see the following output:</w:t>
      </w:r>
    </w:p>
    <w:p w14:paraId="592FBDB3" w14:textId="77777777" w:rsidR="001856E9" w:rsidRPr="001856E9" w:rsidRDefault="001856E9" w:rsidP="00B12904">
      <w:pPr>
        <w:pStyle w:val="Code"/>
        <w:rPr>
          <w:lang w:eastAsia="en-GB"/>
        </w:rPr>
      </w:pPr>
      <w:r w:rsidRPr="001856E9">
        <w:rPr>
          <w:lang w:eastAsia="en-GB"/>
        </w:rPr>
        <w:t>running 2 tests</w:t>
      </w:r>
    </w:p>
    <w:p w14:paraId="178D6D40" w14:textId="77777777" w:rsidR="001856E9" w:rsidRPr="001856E9" w:rsidRDefault="001856E9" w:rsidP="00B12904">
      <w:pPr>
        <w:pStyle w:val="Code"/>
        <w:rPr>
          <w:lang w:eastAsia="en-GB"/>
        </w:rPr>
      </w:pPr>
      <w:r w:rsidRPr="001856E9">
        <w:rPr>
          <w:lang w:eastAsia="en-GB"/>
        </w:rPr>
        <w:t>test tests::this_test_will_pass ... ok</w:t>
      </w:r>
    </w:p>
    <w:p w14:paraId="27A4E5FA" w14:textId="77777777" w:rsidR="001856E9" w:rsidRPr="001856E9" w:rsidRDefault="001856E9" w:rsidP="00B12904">
      <w:pPr>
        <w:pStyle w:val="Code"/>
        <w:rPr>
          <w:lang w:eastAsia="en-GB"/>
        </w:rPr>
      </w:pPr>
      <w:r w:rsidRPr="001856E9">
        <w:rPr>
          <w:lang w:eastAsia="en-GB"/>
        </w:rPr>
        <w:t>test tests::this_test_will_fail ... FAILED</w:t>
      </w:r>
    </w:p>
    <w:p w14:paraId="7C17645C" w14:textId="77777777" w:rsidR="001856E9" w:rsidRPr="001856E9" w:rsidRDefault="001856E9" w:rsidP="00B12904">
      <w:pPr>
        <w:pStyle w:val="Code"/>
        <w:rPr>
          <w:lang w:eastAsia="en-GB"/>
        </w:rPr>
      </w:pPr>
    </w:p>
    <w:p w14:paraId="287214A2" w14:textId="77777777" w:rsidR="001856E9" w:rsidRPr="001856E9" w:rsidRDefault="001856E9" w:rsidP="00B12904">
      <w:pPr>
        <w:pStyle w:val="Code"/>
        <w:rPr>
          <w:lang w:eastAsia="en-GB"/>
        </w:rPr>
      </w:pPr>
      <w:r w:rsidRPr="001856E9">
        <w:rPr>
          <w:lang w:eastAsia="en-GB"/>
        </w:rPr>
        <w:t>failures:</w:t>
      </w:r>
    </w:p>
    <w:p w14:paraId="3B8E6464" w14:textId="77777777" w:rsidR="001856E9" w:rsidRPr="001856E9" w:rsidRDefault="001856E9" w:rsidP="00B12904">
      <w:pPr>
        <w:pStyle w:val="Code"/>
        <w:rPr>
          <w:lang w:eastAsia="en-GB"/>
        </w:rPr>
      </w:pPr>
    </w:p>
    <w:p w14:paraId="60AE2C7D" w14:textId="77777777" w:rsidR="001856E9" w:rsidRPr="001856E9" w:rsidRDefault="001856E9" w:rsidP="00B12904">
      <w:pPr>
        <w:pStyle w:val="Code"/>
        <w:rPr>
          <w:lang w:eastAsia="en-GB"/>
        </w:rPr>
      </w:pPr>
      <w:r w:rsidRPr="001856E9">
        <w:rPr>
          <w:lang w:eastAsia="en-GB"/>
        </w:rPr>
        <w:t>---- tests::this_test_will_fail stdout ----</w:t>
      </w:r>
    </w:p>
    <w:p w14:paraId="14EDA149" w14:textId="45BF8AAB" w:rsidR="001856E9" w:rsidRPr="001856E9" w:rsidRDefault="008260F0" w:rsidP="00F75B08">
      <w:pPr>
        <w:pStyle w:val="CodeAnnotated"/>
        <w:rPr>
          <w:lang w:eastAsia="en-GB"/>
        </w:rPr>
      </w:pPr>
      <w:r w:rsidRPr="008260F0">
        <w:rPr>
          <w:rStyle w:val="CodeAnnotation"/>
        </w:rPr>
        <w:t>1</w:t>
      </w:r>
      <w:r w:rsidR="001856E9" w:rsidRPr="001856E9">
        <w:rPr>
          <w:lang w:eastAsia="en-GB"/>
        </w:rPr>
        <w:t xml:space="preserve"> I got the value 8</w:t>
      </w:r>
    </w:p>
    <w:p w14:paraId="7B513A3E" w14:textId="77777777" w:rsidR="001856E9" w:rsidRPr="001856E9" w:rsidRDefault="001856E9" w:rsidP="00B12904">
      <w:pPr>
        <w:pStyle w:val="Code"/>
        <w:rPr>
          <w:lang w:eastAsia="en-GB"/>
        </w:rPr>
      </w:pPr>
      <w:r w:rsidRPr="001856E9">
        <w:rPr>
          <w:lang w:eastAsia="en-GB"/>
        </w:rPr>
        <w:t>thread 'main' panicked at 'assertion failed: `(left == right)`</w:t>
      </w:r>
    </w:p>
    <w:p w14:paraId="76345CB9" w14:textId="77777777" w:rsidR="001856E9" w:rsidRPr="001856E9" w:rsidRDefault="001856E9" w:rsidP="00B12904">
      <w:pPr>
        <w:pStyle w:val="Code"/>
        <w:rPr>
          <w:lang w:eastAsia="en-GB"/>
        </w:rPr>
      </w:pPr>
      <w:r w:rsidRPr="001856E9">
        <w:rPr>
          <w:lang w:eastAsia="en-GB"/>
        </w:rPr>
        <w:t xml:space="preserve">  left: `5`,</w:t>
      </w:r>
    </w:p>
    <w:p w14:paraId="51D61D51" w14:textId="77777777" w:rsidR="001856E9" w:rsidRPr="001856E9" w:rsidRDefault="001856E9" w:rsidP="00B12904">
      <w:pPr>
        <w:pStyle w:val="Code"/>
        <w:rPr>
          <w:lang w:eastAsia="en-GB"/>
        </w:rPr>
      </w:pPr>
      <w:r w:rsidRPr="001856E9">
        <w:rPr>
          <w:lang w:eastAsia="en-GB"/>
        </w:rPr>
        <w:t xml:space="preserve"> right: `10`', src/lib.rs:19:9</w:t>
      </w:r>
    </w:p>
    <w:p w14:paraId="2B28C3E8" w14:textId="1FF22F38" w:rsidR="00E21567" w:rsidRDefault="001856E9" w:rsidP="00B12904">
      <w:pPr>
        <w:pStyle w:val="Code"/>
        <w:rPr>
          <w:lang w:eastAsia="en-GB"/>
        </w:rPr>
      </w:pPr>
      <w:r w:rsidRPr="001856E9">
        <w:rPr>
          <w:lang w:eastAsia="en-GB"/>
        </w:rPr>
        <w:t>note: run with `RUST_BACKTRACE=1` environment variable to display</w:t>
      </w:r>
    </w:p>
    <w:p w14:paraId="1E2F8CDC" w14:textId="456ABEDB" w:rsidR="001856E9" w:rsidRPr="001856E9" w:rsidRDefault="001856E9" w:rsidP="00B12904">
      <w:pPr>
        <w:pStyle w:val="Code"/>
        <w:rPr>
          <w:lang w:eastAsia="en-GB"/>
        </w:rPr>
      </w:pPr>
      <w:r w:rsidRPr="001856E9">
        <w:rPr>
          <w:lang w:eastAsia="en-GB"/>
        </w:rPr>
        <w:t>a backtrace</w:t>
      </w:r>
    </w:p>
    <w:p w14:paraId="213BA4FF" w14:textId="77777777" w:rsidR="001856E9" w:rsidRPr="001856E9" w:rsidRDefault="001856E9" w:rsidP="00B12904">
      <w:pPr>
        <w:pStyle w:val="Code"/>
        <w:rPr>
          <w:lang w:eastAsia="en-GB"/>
        </w:rPr>
      </w:pPr>
    </w:p>
    <w:p w14:paraId="083592A6" w14:textId="77777777" w:rsidR="001856E9" w:rsidRPr="001856E9" w:rsidRDefault="001856E9" w:rsidP="00B12904">
      <w:pPr>
        <w:pStyle w:val="Code"/>
        <w:rPr>
          <w:lang w:eastAsia="en-GB"/>
        </w:rPr>
      </w:pPr>
      <w:r w:rsidRPr="001856E9">
        <w:rPr>
          <w:lang w:eastAsia="en-GB"/>
        </w:rPr>
        <w:t>failures:</w:t>
      </w:r>
    </w:p>
    <w:p w14:paraId="0A478CC6" w14:textId="77777777" w:rsidR="001856E9" w:rsidRPr="001856E9" w:rsidRDefault="001856E9" w:rsidP="00B12904">
      <w:pPr>
        <w:pStyle w:val="Code"/>
        <w:rPr>
          <w:lang w:eastAsia="en-GB"/>
        </w:rPr>
      </w:pPr>
      <w:r w:rsidRPr="001856E9">
        <w:rPr>
          <w:lang w:eastAsia="en-GB"/>
        </w:rPr>
        <w:t xml:space="preserve">    tests::this_test_will_fail</w:t>
      </w:r>
    </w:p>
    <w:p w14:paraId="75F050AF" w14:textId="77777777" w:rsidR="001856E9" w:rsidRPr="001856E9" w:rsidRDefault="001856E9" w:rsidP="00B12904">
      <w:pPr>
        <w:pStyle w:val="Code"/>
        <w:rPr>
          <w:lang w:eastAsia="en-GB"/>
        </w:rPr>
      </w:pPr>
    </w:p>
    <w:p w14:paraId="02CA4EF5" w14:textId="290A2DF8" w:rsidR="00E21567" w:rsidRDefault="001856E9" w:rsidP="00B12904">
      <w:pPr>
        <w:pStyle w:val="Code"/>
        <w:rPr>
          <w:lang w:eastAsia="en-GB"/>
        </w:rPr>
      </w:pPr>
      <w:r w:rsidRPr="001856E9">
        <w:rPr>
          <w:lang w:eastAsia="en-GB"/>
        </w:rPr>
        <w:t>test result: FAILED. 1 passed; 1 failed; 0 ignored; 0 measured; 0</w:t>
      </w:r>
    </w:p>
    <w:p w14:paraId="1F5431BA" w14:textId="55F067C8" w:rsidR="001856E9" w:rsidRPr="001856E9" w:rsidRDefault="001856E9" w:rsidP="00B12904">
      <w:pPr>
        <w:pStyle w:val="Code"/>
        <w:rPr>
          <w:lang w:eastAsia="en-GB"/>
        </w:rPr>
      </w:pPr>
      <w:r w:rsidRPr="001856E9">
        <w:rPr>
          <w:lang w:eastAsia="en-GB"/>
        </w:rPr>
        <w:t>filtered out; finished in 0.00s</w:t>
      </w:r>
    </w:p>
    <w:p w14:paraId="7C0472A0" w14:textId="4EB211B2" w:rsidR="001856E9" w:rsidRPr="001856E9" w:rsidRDefault="001856E9" w:rsidP="001856E9">
      <w:pPr>
        <w:pStyle w:val="Body"/>
        <w:rPr>
          <w:lang w:eastAsia="en-GB"/>
        </w:rPr>
      </w:pPr>
      <w:r w:rsidRPr="001856E9">
        <w:t xml:space="preserve">Note that nowhere in this output do we see </w:t>
      </w:r>
      <w:r w:rsidRPr="00B12904">
        <w:rPr>
          <w:rStyle w:val="Literal"/>
        </w:rPr>
        <w:t>I got the value 4</w:t>
      </w:r>
      <w:r w:rsidRPr="001856E9">
        <w:t xml:space="preserve">, which is printed when the test that passes runs. That output has been captured. The output from the test that failed, </w:t>
      </w:r>
      <w:r w:rsidRPr="00B12904">
        <w:rPr>
          <w:rStyle w:val="Literal"/>
        </w:rPr>
        <w:t>I got the value 8</w:t>
      </w:r>
      <w:r w:rsidRPr="001856E9">
        <w:rPr>
          <w:lang w:eastAsia="en-GB"/>
        </w:rPr>
        <w:t xml:space="preserve"> </w:t>
      </w:r>
      <w:r w:rsidR="008260F0" w:rsidRPr="008260F0">
        <w:rPr>
          <w:rStyle w:val="CodeAnnotation"/>
        </w:rPr>
        <w:t>1</w:t>
      </w:r>
      <w:r w:rsidRPr="001856E9">
        <w:rPr>
          <w:lang w:eastAsia="en-GB"/>
        </w:rPr>
        <w:t>, appears in the</w:t>
      </w:r>
      <w:r>
        <w:rPr>
          <w:lang w:eastAsia="en-GB"/>
        </w:rPr>
        <w:t xml:space="preserve"> </w:t>
      </w:r>
      <w:r w:rsidRPr="001856E9">
        <w:rPr>
          <w:lang w:eastAsia="en-GB"/>
        </w:rPr>
        <w:t>section of the test summary output, which also shows the cause of the test</w:t>
      </w:r>
      <w:r>
        <w:rPr>
          <w:lang w:eastAsia="en-GB"/>
        </w:rPr>
        <w:t xml:space="preserve"> </w:t>
      </w:r>
      <w:r w:rsidRPr="001856E9">
        <w:rPr>
          <w:lang w:eastAsia="en-GB"/>
        </w:rPr>
        <w:t>failure.</w:t>
      </w:r>
    </w:p>
    <w:p w14:paraId="51AE5DF5" w14:textId="06924688" w:rsidR="001856E9" w:rsidRPr="001856E9" w:rsidRDefault="001856E9" w:rsidP="001856E9">
      <w:pPr>
        <w:pStyle w:val="Body"/>
        <w:rPr>
          <w:lang w:eastAsia="en-GB"/>
        </w:rPr>
      </w:pPr>
      <w:r w:rsidRPr="001856E9">
        <w:rPr>
          <w:lang w:eastAsia="en-GB"/>
        </w:rPr>
        <w:t>If we want to see printed values for passing tests as well, we can tell Rust</w:t>
      </w:r>
      <w:r>
        <w:rPr>
          <w:lang w:eastAsia="en-GB"/>
        </w:rPr>
        <w:t xml:space="preserve"> </w:t>
      </w:r>
      <w:r w:rsidRPr="001856E9">
        <w:rPr>
          <w:lang w:eastAsia="en-GB"/>
        </w:rPr>
        <w:t xml:space="preserve">to also show the output of successful tests with </w:t>
      </w:r>
      <w:r w:rsidRPr="00B12904">
        <w:rPr>
          <w:rStyle w:val="Literal"/>
        </w:rPr>
        <w:t>--show-output</w:t>
      </w:r>
      <w:r w:rsidR="00F9661D">
        <w:rPr>
          <w:lang w:eastAsia="en-GB"/>
        </w:rPr>
        <w:t>:</w:t>
      </w:r>
    </w:p>
    <w:p w14:paraId="29576755" w14:textId="77777777" w:rsidR="001856E9" w:rsidRPr="001856E9" w:rsidRDefault="001856E9" w:rsidP="00B12904">
      <w:pPr>
        <w:pStyle w:val="Code"/>
        <w:rPr>
          <w:lang w:eastAsia="en-GB"/>
        </w:rPr>
      </w:pPr>
      <w:r w:rsidRPr="001856E9">
        <w:rPr>
          <w:lang w:eastAsia="en-GB"/>
        </w:rPr>
        <w:t>$ cargo test -- --show-output</w:t>
      </w:r>
    </w:p>
    <w:p w14:paraId="1923EDDD" w14:textId="7DF11F41" w:rsidR="001856E9" w:rsidRPr="001856E9" w:rsidRDefault="001856E9" w:rsidP="001856E9">
      <w:pPr>
        <w:pStyle w:val="Body"/>
        <w:rPr>
          <w:lang w:eastAsia="en-GB"/>
        </w:rPr>
      </w:pPr>
      <w:r w:rsidRPr="001856E9">
        <w:t xml:space="preserve">When we run the tests in Listing 11-10 again with the </w:t>
      </w:r>
      <w:r w:rsidRPr="00B12904">
        <w:rPr>
          <w:rStyle w:val="Literal"/>
        </w:rPr>
        <w:t>--show-output</w:t>
      </w:r>
      <w:r w:rsidRPr="001856E9">
        <w:rPr>
          <w:lang w:eastAsia="en-GB"/>
        </w:rPr>
        <w:t xml:space="preserve"> flag, we</w:t>
      </w:r>
      <w:r>
        <w:rPr>
          <w:lang w:eastAsia="en-GB"/>
        </w:rPr>
        <w:t xml:space="preserve"> </w:t>
      </w:r>
      <w:r w:rsidRPr="001856E9">
        <w:rPr>
          <w:lang w:eastAsia="en-GB"/>
        </w:rPr>
        <w:t>see the following output:</w:t>
      </w:r>
    </w:p>
    <w:p w14:paraId="126903CA" w14:textId="77777777" w:rsidR="001856E9" w:rsidRPr="001856E9" w:rsidRDefault="001856E9" w:rsidP="00B12904">
      <w:pPr>
        <w:pStyle w:val="Code"/>
        <w:rPr>
          <w:lang w:eastAsia="en-GB"/>
        </w:rPr>
      </w:pPr>
      <w:r w:rsidRPr="001856E9">
        <w:rPr>
          <w:lang w:eastAsia="en-GB"/>
        </w:rPr>
        <w:t>running 2 tests</w:t>
      </w:r>
    </w:p>
    <w:p w14:paraId="61C32151" w14:textId="77777777" w:rsidR="001856E9" w:rsidRPr="001856E9" w:rsidRDefault="001856E9" w:rsidP="00B12904">
      <w:pPr>
        <w:pStyle w:val="Code"/>
        <w:rPr>
          <w:lang w:eastAsia="en-GB"/>
        </w:rPr>
      </w:pPr>
      <w:r w:rsidRPr="001856E9">
        <w:rPr>
          <w:lang w:eastAsia="en-GB"/>
        </w:rPr>
        <w:t>test tests::this_test_will_pass ... ok</w:t>
      </w:r>
    </w:p>
    <w:p w14:paraId="15E1FE77" w14:textId="77777777" w:rsidR="001856E9" w:rsidRPr="001856E9" w:rsidRDefault="001856E9" w:rsidP="00B12904">
      <w:pPr>
        <w:pStyle w:val="Code"/>
        <w:rPr>
          <w:lang w:eastAsia="en-GB"/>
        </w:rPr>
      </w:pPr>
      <w:r w:rsidRPr="001856E9">
        <w:rPr>
          <w:lang w:eastAsia="en-GB"/>
        </w:rPr>
        <w:t>test tests::this_test_will_fail ... FAILED</w:t>
      </w:r>
    </w:p>
    <w:p w14:paraId="19EBCD23" w14:textId="77777777" w:rsidR="001856E9" w:rsidRPr="001856E9" w:rsidRDefault="001856E9" w:rsidP="00B12904">
      <w:pPr>
        <w:pStyle w:val="Code"/>
        <w:rPr>
          <w:lang w:eastAsia="en-GB"/>
        </w:rPr>
      </w:pPr>
    </w:p>
    <w:p w14:paraId="06296A25" w14:textId="77777777" w:rsidR="001856E9" w:rsidRPr="001856E9" w:rsidRDefault="001856E9" w:rsidP="00B12904">
      <w:pPr>
        <w:pStyle w:val="Code"/>
        <w:rPr>
          <w:lang w:eastAsia="en-GB"/>
        </w:rPr>
      </w:pPr>
      <w:r w:rsidRPr="001856E9">
        <w:rPr>
          <w:lang w:eastAsia="en-GB"/>
        </w:rPr>
        <w:t>successes:</w:t>
      </w:r>
    </w:p>
    <w:p w14:paraId="7DD9CA48" w14:textId="77777777" w:rsidR="001856E9" w:rsidRPr="001856E9" w:rsidRDefault="001856E9" w:rsidP="00B12904">
      <w:pPr>
        <w:pStyle w:val="Code"/>
        <w:rPr>
          <w:lang w:eastAsia="en-GB"/>
        </w:rPr>
      </w:pPr>
    </w:p>
    <w:p w14:paraId="273218E1" w14:textId="77777777" w:rsidR="001856E9" w:rsidRPr="001856E9" w:rsidRDefault="001856E9" w:rsidP="00B12904">
      <w:pPr>
        <w:pStyle w:val="Code"/>
        <w:rPr>
          <w:lang w:eastAsia="en-GB"/>
        </w:rPr>
      </w:pPr>
      <w:r w:rsidRPr="001856E9">
        <w:rPr>
          <w:lang w:eastAsia="en-GB"/>
        </w:rPr>
        <w:t>---- tests::this_test_will_pass stdout ----</w:t>
      </w:r>
    </w:p>
    <w:p w14:paraId="47F138CB" w14:textId="77777777" w:rsidR="001856E9" w:rsidRPr="001856E9" w:rsidRDefault="001856E9" w:rsidP="00B12904">
      <w:pPr>
        <w:pStyle w:val="Code"/>
        <w:rPr>
          <w:lang w:eastAsia="en-GB"/>
        </w:rPr>
      </w:pPr>
      <w:r w:rsidRPr="001856E9">
        <w:rPr>
          <w:lang w:eastAsia="en-GB"/>
        </w:rPr>
        <w:t>I got the value 4</w:t>
      </w:r>
    </w:p>
    <w:p w14:paraId="0C1CA169" w14:textId="77777777" w:rsidR="001856E9" w:rsidRPr="001856E9" w:rsidRDefault="001856E9" w:rsidP="00B12904">
      <w:pPr>
        <w:pStyle w:val="Code"/>
        <w:rPr>
          <w:lang w:eastAsia="en-GB"/>
        </w:rPr>
      </w:pPr>
    </w:p>
    <w:p w14:paraId="4168EE92" w14:textId="77777777" w:rsidR="001856E9" w:rsidRPr="001856E9" w:rsidRDefault="001856E9" w:rsidP="00B12904">
      <w:pPr>
        <w:pStyle w:val="Code"/>
        <w:rPr>
          <w:lang w:eastAsia="en-GB"/>
        </w:rPr>
      </w:pPr>
    </w:p>
    <w:p w14:paraId="71951E12" w14:textId="77777777" w:rsidR="001856E9" w:rsidRPr="001856E9" w:rsidRDefault="001856E9" w:rsidP="00B12904">
      <w:pPr>
        <w:pStyle w:val="Code"/>
        <w:rPr>
          <w:lang w:eastAsia="en-GB"/>
        </w:rPr>
      </w:pPr>
      <w:r w:rsidRPr="001856E9">
        <w:rPr>
          <w:lang w:eastAsia="en-GB"/>
        </w:rPr>
        <w:t>successes:</w:t>
      </w:r>
    </w:p>
    <w:p w14:paraId="00AF79E0" w14:textId="77777777" w:rsidR="001856E9" w:rsidRPr="001856E9" w:rsidRDefault="001856E9" w:rsidP="00B12904">
      <w:pPr>
        <w:pStyle w:val="Code"/>
        <w:rPr>
          <w:lang w:eastAsia="en-GB"/>
        </w:rPr>
      </w:pPr>
      <w:r w:rsidRPr="001856E9">
        <w:rPr>
          <w:lang w:eastAsia="en-GB"/>
        </w:rPr>
        <w:t xml:space="preserve">    tests::this_test_will_pass</w:t>
      </w:r>
    </w:p>
    <w:p w14:paraId="66E3380D" w14:textId="77777777" w:rsidR="001856E9" w:rsidRPr="001856E9" w:rsidRDefault="001856E9" w:rsidP="00B12904">
      <w:pPr>
        <w:pStyle w:val="Code"/>
        <w:rPr>
          <w:lang w:eastAsia="en-GB"/>
        </w:rPr>
      </w:pPr>
    </w:p>
    <w:p w14:paraId="35EA34F9" w14:textId="77777777" w:rsidR="001856E9" w:rsidRPr="001856E9" w:rsidRDefault="001856E9" w:rsidP="00B12904">
      <w:pPr>
        <w:pStyle w:val="Code"/>
        <w:rPr>
          <w:lang w:eastAsia="en-GB"/>
        </w:rPr>
      </w:pPr>
      <w:r w:rsidRPr="001856E9">
        <w:rPr>
          <w:lang w:eastAsia="en-GB"/>
        </w:rPr>
        <w:t>failures:</w:t>
      </w:r>
    </w:p>
    <w:p w14:paraId="74FF0920" w14:textId="77777777" w:rsidR="001856E9" w:rsidRPr="001856E9" w:rsidRDefault="001856E9" w:rsidP="00B12904">
      <w:pPr>
        <w:pStyle w:val="Code"/>
        <w:rPr>
          <w:lang w:eastAsia="en-GB"/>
        </w:rPr>
      </w:pPr>
    </w:p>
    <w:p w14:paraId="770DF434" w14:textId="77777777" w:rsidR="001856E9" w:rsidRPr="001856E9" w:rsidRDefault="001856E9" w:rsidP="00B12904">
      <w:pPr>
        <w:pStyle w:val="Code"/>
        <w:rPr>
          <w:lang w:eastAsia="en-GB"/>
        </w:rPr>
      </w:pPr>
      <w:r w:rsidRPr="001856E9">
        <w:rPr>
          <w:lang w:eastAsia="en-GB"/>
        </w:rPr>
        <w:t>---- tests::this_test_will_fail stdout ----</w:t>
      </w:r>
    </w:p>
    <w:p w14:paraId="6D5E582A" w14:textId="77777777" w:rsidR="001856E9" w:rsidRPr="001856E9" w:rsidRDefault="001856E9" w:rsidP="00B12904">
      <w:pPr>
        <w:pStyle w:val="Code"/>
        <w:rPr>
          <w:lang w:eastAsia="en-GB"/>
        </w:rPr>
      </w:pPr>
      <w:r w:rsidRPr="001856E9">
        <w:rPr>
          <w:lang w:eastAsia="en-GB"/>
        </w:rPr>
        <w:t>I got the value 8</w:t>
      </w:r>
    </w:p>
    <w:p w14:paraId="5769250A" w14:textId="77777777" w:rsidR="001856E9" w:rsidRPr="001856E9" w:rsidRDefault="001856E9" w:rsidP="00B12904">
      <w:pPr>
        <w:pStyle w:val="Code"/>
        <w:rPr>
          <w:lang w:eastAsia="en-GB"/>
        </w:rPr>
      </w:pPr>
      <w:r w:rsidRPr="001856E9">
        <w:rPr>
          <w:lang w:eastAsia="en-GB"/>
        </w:rPr>
        <w:t>thread 'main' panicked at 'assertion failed: `(left == right)`</w:t>
      </w:r>
    </w:p>
    <w:p w14:paraId="77BECC1E" w14:textId="77777777" w:rsidR="001856E9" w:rsidRPr="001856E9" w:rsidRDefault="001856E9" w:rsidP="00B12904">
      <w:pPr>
        <w:pStyle w:val="Code"/>
        <w:rPr>
          <w:lang w:eastAsia="en-GB"/>
        </w:rPr>
      </w:pPr>
      <w:r w:rsidRPr="001856E9">
        <w:rPr>
          <w:lang w:eastAsia="en-GB"/>
        </w:rPr>
        <w:t xml:space="preserve">  left: `5`,</w:t>
      </w:r>
    </w:p>
    <w:p w14:paraId="6DA992C8" w14:textId="77777777" w:rsidR="001856E9" w:rsidRPr="001856E9" w:rsidRDefault="001856E9" w:rsidP="00B12904">
      <w:pPr>
        <w:pStyle w:val="Code"/>
        <w:rPr>
          <w:lang w:eastAsia="en-GB"/>
        </w:rPr>
      </w:pPr>
      <w:r w:rsidRPr="001856E9">
        <w:rPr>
          <w:lang w:eastAsia="en-GB"/>
        </w:rPr>
        <w:t xml:space="preserve"> right: `10`', src/lib.rs:19:9</w:t>
      </w:r>
    </w:p>
    <w:p w14:paraId="10DCF91E" w14:textId="34A8952A" w:rsidR="00E21567" w:rsidRDefault="001856E9" w:rsidP="00B12904">
      <w:pPr>
        <w:pStyle w:val="Code"/>
        <w:rPr>
          <w:lang w:eastAsia="en-GB"/>
        </w:rPr>
      </w:pPr>
      <w:r w:rsidRPr="001856E9">
        <w:rPr>
          <w:lang w:eastAsia="en-GB"/>
        </w:rPr>
        <w:t>note: run with `RUST_BACKTRACE=1` environment variable to display</w:t>
      </w:r>
    </w:p>
    <w:p w14:paraId="1D70F47A" w14:textId="2643C4AD" w:rsidR="001856E9" w:rsidRPr="001856E9" w:rsidRDefault="001856E9" w:rsidP="00B12904">
      <w:pPr>
        <w:pStyle w:val="Code"/>
        <w:rPr>
          <w:lang w:eastAsia="en-GB"/>
        </w:rPr>
      </w:pPr>
      <w:r w:rsidRPr="001856E9">
        <w:rPr>
          <w:lang w:eastAsia="en-GB"/>
        </w:rPr>
        <w:t>a backtrace</w:t>
      </w:r>
    </w:p>
    <w:p w14:paraId="115F9C81" w14:textId="77777777" w:rsidR="001856E9" w:rsidRPr="001856E9" w:rsidRDefault="001856E9" w:rsidP="00B12904">
      <w:pPr>
        <w:pStyle w:val="Code"/>
        <w:rPr>
          <w:lang w:eastAsia="en-GB"/>
        </w:rPr>
      </w:pPr>
    </w:p>
    <w:p w14:paraId="1C03AC79" w14:textId="77777777" w:rsidR="001856E9" w:rsidRPr="001856E9" w:rsidRDefault="001856E9" w:rsidP="00B12904">
      <w:pPr>
        <w:pStyle w:val="Code"/>
        <w:rPr>
          <w:lang w:eastAsia="en-GB"/>
        </w:rPr>
      </w:pPr>
      <w:r w:rsidRPr="001856E9">
        <w:rPr>
          <w:lang w:eastAsia="en-GB"/>
        </w:rPr>
        <w:t>failures:</w:t>
      </w:r>
    </w:p>
    <w:p w14:paraId="53FC6CDB" w14:textId="77777777" w:rsidR="001856E9" w:rsidRPr="001856E9" w:rsidRDefault="001856E9" w:rsidP="00B12904">
      <w:pPr>
        <w:pStyle w:val="Code"/>
        <w:rPr>
          <w:lang w:eastAsia="en-GB"/>
        </w:rPr>
      </w:pPr>
      <w:r w:rsidRPr="001856E9">
        <w:rPr>
          <w:lang w:eastAsia="en-GB"/>
        </w:rPr>
        <w:t xml:space="preserve">    tests::this_test_will_fail</w:t>
      </w:r>
    </w:p>
    <w:p w14:paraId="15E8F1AA" w14:textId="77777777" w:rsidR="001856E9" w:rsidRPr="001856E9" w:rsidRDefault="001856E9" w:rsidP="00B12904">
      <w:pPr>
        <w:pStyle w:val="Code"/>
        <w:rPr>
          <w:lang w:eastAsia="en-GB"/>
        </w:rPr>
      </w:pPr>
    </w:p>
    <w:p w14:paraId="296519A8" w14:textId="426F4A38" w:rsidR="00E21567" w:rsidRDefault="001856E9" w:rsidP="00B12904">
      <w:pPr>
        <w:pStyle w:val="Code"/>
        <w:rPr>
          <w:lang w:eastAsia="en-GB"/>
        </w:rPr>
      </w:pPr>
      <w:r w:rsidRPr="001856E9">
        <w:rPr>
          <w:lang w:eastAsia="en-GB"/>
        </w:rPr>
        <w:t>test result: FAILED. 1 passed; 1 failed; 0 ignored; 0 measured; 0</w:t>
      </w:r>
    </w:p>
    <w:p w14:paraId="248BD403" w14:textId="084DBD55" w:rsidR="001856E9" w:rsidRPr="001856E9" w:rsidRDefault="001856E9" w:rsidP="00B12904">
      <w:pPr>
        <w:pStyle w:val="Code"/>
        <w:rPr>
          <w:lang w:eastAsia="en-GB"/>
        </w:rPr>
      </w:pPr>
      <w:r w:rsidRPr="001856E9">
        <w:rPr>
          <w:lang w:eastAsia="en-GB"/>
        </w:rPr>
        <w:t>filtered out; finished in 0.00s</w:t>
      </w:r>
    </w:p>
    <w:bookmarkStart w:id="80" w:name="running-a-subset-of-tests-by-name"/>
    <w:bookmarkStart w:id="81" w:name="_Toc106891145"/>
    <w:bookmarkEnd w:id="80"/>
    <w:p w14:paraId="235134FC" w14:textId="1852ACFE" w:rsidR="001856E9" w:rsidRPr="001856E9" w:rsidRDefault="00454A3D" w:rsidP="00B12904">
      <w:pPr>
        <w:pStyle w:val="HeadB"/>
        <w:rPr>
          <w:lang w:eastAsia="en-GB"/>
        </w:rPr>
      </w:pPr>
      <w:r>
        <w:rPr>
          <w:lang w:eastAsia="en-GB"/>
        </w:rPr>
        <w:fldChar w:fldCharType="begin"/>
      </w:r>
      <w:r>
        <w:instrText xml:space="preserve"> XE "tests:filtering startRange" </w:instrText>
      </w:r>
      <w:r>
        <w:rPr>
          <w:lang w:eastAsia="en-GB"/>
        </w:rPr>
        <w:fldChar w:fldCharType="end"/>
      </w:r>
      <w:r w:rsidR="00BC457F">
        <w:rPr>
          <w:lang w:eastAsia="en-GB"/>
        </w:rPr>
        <w:fldChar w:fldCharType="begin"/>
      </w:r>
      <w:r w:rsidR="00BC457F">
        <w:instrText xml:space="preserve"> XE "filtered out tests startRange" </w:instrText>
      </w:r>
      <w:r w:rsidR="00BC457F">
        <w:rPr>
          <w:lang w:eastAsia="en-GB"/>
        </w:rPr>
        <w:fldChar w:fldCharType="end"/>
      </w:r>
      <w:r w:rsidR="001856E9" w:rsidRPr="001856E9">
        <w:rPr>
          <w:lang w:eastAsia="en-GB"/>
        </w:rPr>
        <w:t>Running a Subset of Tests by Name</w:t>
      </w:r>
      <w:bookmarkEnd w:id="81"/>
    </w:p>
    <w:p w14:paraId="7D6A5C5E" w14:textId="561B5DAE" w:rsidR="001856E9" w:rsidRPr="001856E9" w:rsidRDefault="001856E9" w:rsidP="001856E9">
      <w:pPr>
        <w:pStyle w:val="Body"/>
        <w:rPr>
          <w:lang w:eastAsia="en-GB"/>
        </w:rPr>
      </w:pPr>
      <w:r w:rsidRPr="001856E9">
        <w:t xml:space="preserve">Sometimes, running a full test suite can take a long time. If you’re working on code in a particular area, you might want to run only the tests pertaining to that code. You can choose which tests to run by passing </w:t>
      </w:r>
      <w:r w:rsidRPr="00B12904">
        <w:rPr>
          <w:rStyle w:val="Literal"/>
        </w:rPr>
        <w:t>cargo test</w:t>
      </w:r>
      <w:r w:rsidRPr="001856E9">
        <w:rPr>
          <w:lang w:eastAsia="en-GB"/>
        </w:rPr>
        <w:t xml:space="preserve"> the name</w:t>
      </w:r>
      <w:r>
        <w:rPr>
          <w:lang w:eastAsia="en-GB"/>
        </w:rPr>
        <w:t xml:space="preserve"> </w:t>
      </w:r>
      <w:r w:rsidRPr="001856E9">
        <w:rPr>
          <w:lang w:eastAsia="en-GB"/>
        </w:rPr>
        <w:t>or names of the test(s) you want to run as an argument.</w:t>
      </w:r>
    </w:p>
    <w:p w14:paraId="74668485" w14:textId="7406E58D" w:rsidR="001856E9" w:rsidRPr="001856E9" w:rsidRDefault="001856E9" w:rsidP="001856E9">
      <w:pPr>
        <w:pStyle w:val="Body"/>
        <w:rPr>
          <w:lang w:eastAsia="en-GB"/>
        </w:rPr>
      </w:pPr>
      <w:r w:rsidRPr="001856E9">
        <w:rPr>
          <w:lang w:eastAsia="en-GB"/>
        </w:rPr>
        <w:t>To demonstrate how to run a subset of tests, we’ll first create three tests for</w:t>
      </w:r>
      <w:r>
        <w:rPr>
          <w:lang w:eastAsia="en-GB"/>
        </w:rPr>
        <w:t xml:space="preserve"> </w:t>
      </w:r>
      <w:r w:rsidRPr="001856E9">
        <w:rPr>
          <w:lang w:eastAsia="en-GB"/>
        </w:rPr>
        <w:lastRenderedPageBreak/>
        <w:t xml:space="preserve">our </w:t>
      </w:r>
      <w:r w:rsidRPr="00B12904">
        <w:rPr>
          <w:rStyle w:val="Literal"/>
        </w:rPr>
        <w:t>add_two</w:t>
      </w:r>
      <w:r w:rsidRPr="001856E9">
        <w:rPr>
          <w:lang w:eastAsia="en-GB"/>
        </w:rPr>
        <w:t xml:space="preserve"> function, as shown in Listing 11-11, and choose which ones to run.</w:t>
      </w:r>
    </w:p>
    <w:p w14:paraId="1BF6E49F" w14:textId="24C35766" w:rsidR="001856E9" w:rsidRPr="001856E9" w:rsidRDefault="00996AFD" w:rsidP="008260F0">
      <w:pPr>
        <w:pStyle w:val="CodeLabel"/>
        <w:rPr>
          <w:lang w:eastAsia="en-GB"/>
        </w:rPr>
      </w:pPr>
      <w:r>
        <w:rPr>
          <w:lang w:eastAsia="en-GB"/>
        </w:rPr>
        <w:t>src</w:t>
      </w:r>
      <w:r w:rsidR="001856E9" w:rsidRPr="001856E9">
        <w:rPr>
          <w:lang w:eastAsia="en-GB"/>
        </w:rPr>
        <w:t>/lib.rs</w:t>
      </w:r>
    </w:p>
    <w:p w14:paraId="69AD5671" w14:textId="77777777" w:rsidR="001856E9" w:rsidRPr="001856E9" w:rsidRDefault="001856E9" w:rsidP="00B12904">
      <w:pPr>
        <w:pStyle w:val="Code"/>
        <w:rPr>
          <w:lang w:eastAsia="en-GB"/>
        </w:rPr>
      </w:pPr>
      <w:r w:rsidRPr="001856E9">
        <w:rPr>
          <w:lang w:eastAsia="en-GB"/>
        </w:rPr>
        <w:t>pub fn add_two(a: i32) -&gt; i32 {</w:t>
      </w:r>
    </w:p>
    <w:p w14:paraId="39DA0D1C" w14:textId="77777777" w:rsidR="001856E9" w:rsidRPr="001856E9" w:rsidRDefault="001856E9" w:rsidP="00B12904">
      <w:pPr>
        <w:pStyle w:val="Code"/>
        <w:rPr>
          <w:lang w:eastAsia="en-GB"/>
        </w:rPr>
      </w:pPr>
      <w:r w:rsidRPr="001856E9">
        <w:rPr>
          <w:lang w:eastAsia="en-GB"/>
        </w:rPr>
        <w:t xml:space="preserve">    a + 2</w:t>
      </w:r>
    </w:p>
    <w:p w14:paraId="7D35BFC3" w14:textId="77777777" w:rsidR="001856E9" w:rsidRPr="001856E9" w:rsidRDefault="001856E9" w:rsidP="00B12904">
      <w:pPr>
        <w:pStyle w:val="Code"/>
        <w:rPr>
          <w:lang w:eastAsia="en-GB"/>
        </w:rPr>
      </w:pPr>
      <w:r w:rsidRPr="001856E9">
        <w:rPr>
          <w:lang w:eastAsia="en-GB"/>
        </w:rPr>
        <w:t>}</w:t>
      </w:r>
    </w:p>
    <w:p w14:paraId="120A9ED1" w14:textId="77777777" w:rsidR="001856E9" w:rsidRPr="001856E9" w:rsidRDefault="001856E9" w:rsidP="00B12904">
      <w:pPr>
        <w:pStyle w:val="Code"/>
        <w:rPr>
          <w:lang w:eastAsia="en-GB"/>
        </w:rPr>
      </w:pPr>
    </w:p>
    <w:p w14:paraId="3C7B7EE2" w14:textId="77777777" w:rsidR="001856E9" w:rsidRPr="001856E9" w:rsidRDefault="001856E9" w:rsidP="00B12904">
      <w:pPr>
        <w:pStyle w:val="Code"/>
        <w:rPr>
          <w:lang w:eastAsia="en-GB"/>
        </w:rPr>
      </w:pPr>
      <w:r w:rsidRPr="001856E9">
        <w:rPr>
          <w:lang w:eastAsia="en-GB"/>
        </w:rPr>
        <w:t>#[cfg(test)]</w:t>
      </w:r>
    </w:p>
    <w:p w14:paraId="68BF7E77" w14:textId="77777777" w:rsidR="001856E9" w:rsidRPr="001856E9" w:rsidRDefault="001856E9" w:rsidP="00B12904">
      <w:pPr>
        <w:pStyle w:val="Code"/>
        <w:rPr>
          <w:lang w:eastAsia="en-GB"/>
        </w:rPr>
      </w:pPr>
      <w:r w:rsidRPr="001856E9">
        <w:rPr>
          <w:lang w:eastAsia="en-GB"/>
        </w:rPr>
        <w:t>mod tests {</w:t>
      </w:r>
    </w:p>
    <w:p w14:paraId="15637752" w14:textId="77777777" w:rsidR="001856E9" w:rsidRPr="001856E9" w:rsidRDefault="001856E9" w:rsidP="00B12904">
      <w:pPr>
        <w:pStyle w:val="Code"/>
        <w:rPr>
          <w:lang w:eastAsia="en-GB"/>
        </w:rPr>
      </w:pPr>
      <w:r w:rsidRPr="001856E9">
        <w:rPr>
          <w:lang w:eastAsia="en-GB"/>
        </w:rPr>
        <w:t xml:space="preserve">    use super::*;</w:t>
      </w:r>
    </w:p>
    <w:p w14:paraId="23E54155" w14:textId="77777777" w:rsidR="001856E9" w:rsidRPr="001856E9" w:rsidRDefault="001856E9" w:rsidP="00B12904">
      <w:pPr>
        <w:pStyle w:val="Code"/>
        <w:rPr>
          <w:lang w:eastAsia="en-GB"/>
        </w:rPr>
      </w:pPr>
    </w:p>
    <w:p w14:paraId="2D082ABA" w14:textId="77777777" w:rsidR="001856E9" w:rsidRPr="001856E9" w:rsidRDefault="001856E9" w:rsidP="00B12904">
      <w:pPr>
        <w:pStyle w:val="Code"/>
        <w:rPr>
          <w:lang w:eastAsia="en-GB"/>
        </w:rPr>
      </w:pPr>
      <w:r w:rsidRPr="001856E9">
        <w:rPr>
          <w:lang w:eastAsia="en-GB"/>
        </w:rPr>
        <w:t xml:space="preserve">    #[test]</w:t>
      </w:r>
    </w:p>
    <w:p w14:paraId="2D5BFB09" w14:textId="77777777" w:rsidR="001856E9" w:rsidRPr="001856E9" w:rsidRDefault="001856E9" w:rsidP="00B12904">
      <w:pPr>
        <w:pStyle w:val="Code"/>
        <w:rPr>
          <w:lang w:eastAsia="en-GB"/>
        </w:rPr>
      </w:pPr>
      <w:r w:rsidRPr="001856E9">
        <w:rPr>
          <w:lang w:eastAsia="en-GB"/>
        </w:rPr>
        <w:t xml:space="preserve">    fn add_two_and_two() {</w:t>
      </w:r>
    </w:p>
    <w:p w14:paraId="3CBA5D77" w14:textId="77777777" w:rsidR="001856E9" w:rsidRPr="001856E9" w:rsidRDefault="001856E9" w:rsidP="00B12904">
      <w:pPr>
        <w:pStyle w:val="Code"/>
        <w:rPr>
          <w:lang w:eastAsia="en-GB"/>
        </w:rPr>
      </w:pPr>
      <w:r w:rsidRPr="001856E9">
        <w:rPr>
          <w:lang w:eastAsia="en-GB"/>
        </w:rPr>
        <w:t xml:space="preserve">        assert_eq!(4, add_two(2));</w:t>
      </w:r>
    </w:p>
    <w:p w14:paraId="54A065DC" w14:textId="77777777" w:rsidR="001856E9" w:rsidRPr="001856E9" w:rsidRDefault="001856E9" w:rsidP="00B12904">
      <w:pPr>
        <w:pStyle w:val="Code"/>
        <w:rPr>
          <w:lang w:eastAsia="en-GB"/>
        </w:rPr>
      </w:pPr>
      <w:r w:rsidRPr="001856E9">
        <w:rPr>
          <w:lang w:eastAsia="en-GB"/>
        </w:rPr>
        <w:t xml:space="preserve">    }</w:t>
      </w:r>
    </w:p>
    <w:p w14:paraId="28709BA4" w14:textId="77777777" w:rsidR="001856E9" w:rsidRPr="001856E9" w:rsidRDefault="001856E9" w:rsidP="00B12904">
      <w:pPr>
        <w:pStyle w:val="Code"/>
        <w:rPr>
          <w:lang w:eastAsia="en-GB"/>
        </w:rPr>
      </w:pPr>
    </w:p>
    <w:p w14:paraId="030F9994" w14:textId="77777777" w:rsidR="001856E9" w:rsidRPr="001856E9" w:rsidRDefault="001856E9" w:rsidP="00B12904">
      <w:pPr>
        <w:pStyle w:val="Code"/>
        <w:rPr>
          <w:lang w:eastAsia="en-GB"/>
        </w:rPr>
      </w:pPr>
      <w:r w:rsidRPr="001856E9">
        <w:rPr>
          <w:lang w:eastAsia="en-GB"/>
        </w:rPr>
        <w:t xml:space="preserve">    #[test]</w:t>
      </w:r>
    </w:p>
    <w:p w14:paraId="088382AF" w14:textId="77777777" w:rsidR="001856E9" w:rsidRPr="001856E9" w:rsidRDefault="001856E9" w:rsidP="00B12904">
      <w:pPr>
        <w:pStyle w:val="Code"/>
        <w:rPr>
          <w:lang w:eastAsia="en-GB"/>
        </w:rPr>
      </w:pPr>
      <w:r w:rsidRPr="001856E9">
        <w:rPr>
          <w:lang w:eastAsia="en-GB"/>
        </w:rPr>
        <w:t xml:space="preserve">    fn add_three_and_two() {</w:t>
      </w:r>
    </w:p>
    <w:p w14:paraId="383924BB" w14:textId="77777777" w:rsidR="001856E9" w:rsidRPr="001856E9" w:rsidRDefault="001856E9" w:rsidP="00B12904">
      <w:pPr>
        <w:pStyle w:val="Code"/>
        <w:rPr>
          <w:lang w:eastAsia="en-GB"/>
        </w:rPr>
      </w:pPr>
      <w:r w:rsidRPr="001856E9">
        <w:rPr>
          <w:lang w:eastAsia="en-GB"/>
        </w:rPr>
        <w:t xml:space="preserve">        assert_eq!(5, add_two(3));</w:t>
      </w:r>
    </w:p>
    <w:p w14:paraId="0342EA67" w14:textId="77777777" w:rsidR="001856E9" w:rsidRPr="001856E9" w:rsidRDefault="001856E9" w:rsidP="00B12904">
      <w:pPr>
        <w:pStyle w:val="Code"/>
        <w:rPr>
          <w:lang w:eastAsia="en-GB"/>
        </w:rPr>
      </w:pPr>
      <w:r w:rsidRPr="001856E9">
        <w:rPr>
          <w:lang w:eastAsia="en-GB"/>
        </w:rPr>
        <w:t xml:space="preserve">    }</w:t>
      </w:r>
    </w:p>
    <w:p w14:paraId="392718C2" w14:textId="77777777" w:rsidR="001856E9" w:rsidRPr="001856E9" w:rsidRDefault="001856E9" w:rsidP="00B12904">
      <w:pPr>
        <w:pStyle w:val="Code"/>
        <w:rPr>
          <w:lang w:eastAsia="en-GB"/>
        </w:rPr>
      </w:pPr>
    </w:p>
    <w:p w14:paraId="2BED8BD1" w14:textId="77777777" w:rsidR="001856E9" w:rsidRPr="001856E9" w:rsidRDefault="001856E9" w:rsidP="00B12904">
      <w:pPr>
        <w:pStyle w:val="Code"/>
        <w:rPr>
          <w:lang w:eastAsia="en-GB"/>
        </w:rPr>
      </w:pPr>
      <w:r w:rsidRPr="001856E9">
        <w:rPr>
          <w:lang w:eastAsia="en-GB"/>
        </w:rPr>
        <w:t xml:space="preserve">    #[test]</w:t>
      </w:r>
    </w:p>
    <w:p w14:paraId="5319AA64" w14:textId="77777777" w:rsidR="001856E9" w:rsidRPr="001856E9" w:rsidRDefault="001856E9" w:rsidP="00B12904">
      <w:pPr>
        <w:pStyle w:val="Code"/>
        <w:rPr>
          <w:lang w:eastAsia="en-GB"/>
        </w:rPr>
      </w:pPr>
      <w:r w:rsidRPr="001856E9">
        <w:rPr>
          <w:lang w:eastAsia="en-GB"/>
        </w:rPr>
        <w:t xml:space="preserve">    fn one_hundred() {</w:t>
      </w:r>
    </w:p>
    <w:p w14:paraId="1AAA9386" w14:textId="77777777" w:rsidR="001856E9" w:rsidRPr="001856E9" w:rsidRDefault="001856E9" w:rsidP="00B12904">
      <w:pPr>
        <w:pStyle w:val="Code"/>
        <w:rPr>
          <w:lang w:eastAsia="en-GB"/>
        </w:rPr>
      </w:pPr>
      <w:r w:rsidRPr="001856E9">
        <w:rPr>
          <w:lang w:eastAsia="en-GB"/>
        </w:rPr>
        <w:t xml:space="preserve">        assert_eq!(102, add_two(100));</w:t>
      </w:r>
    </w:p>
    <w:p w14:paraId="1CEA4350" w14:textId="77777777" w:rsidR="001856E9" w:rsidRPr="001856E9" w:rsidRDefault="001856E9" w:rsidP="00B12904">
      <w:pPr>
        <w:pStyle w:val="Code"/>
        <w:rPr>
          <w:lang w:eastAsia="en-GB"/>
        </w:rPr>
      </w:pPr>
      <w:r w:rsidRPr="001856E9">
        <w:rPr>
          <w:lang w:eastAsia="en-GB"/>
        </w:rPr>
        <w:t xml:space="preserve">    }</w:t>
      </w:r>
    </w:p>
    <w:p w14:paraId="6225206A" w14:textId="77777777" w:rsidR="001856E9" w:rsidRPr="001856E9" w:rsidRDefault="001856E9" w:rsidP="00B12904">
      <w:pPr>
        <w:pStyle w:val="Code"/>
        <w:rPr>
          <w:lang w:eastAsia="en-GB"/>
        </w:rPr>
      </w:pPr>
      <w:r w:rsidRPr="001856E9">
        <w:rPr>
          <w:lang w:eastAsia="en-GB"/>
        </w:rPr>
        <w:t>}</w:t>
      </w:r>
    </w:p>
    <w:p w14:paraId="45595FDE" w14:textId="03EAB7AB" w:rsidR="001856E9" w:rsidRPr="001856E9" w:rsidRDefault="001856E9" w:rsidP="00B4289E">
      <w:pPr>
        <w:pStyle w:val="CodeListingCaption"/>
        <w:rPr>
          <w:lang w:eastAsia="en-GB"/>
        </w:rPr>
      </w:pPr>
      <w:r w:rsidRPr="001856E9">
        <w:rPr>
          <w:lang w:eastAsia="en-GB"/>
        </w:rPr>
        <w:t>Three tests with three different names</w:t>
      </w:r>
    </w:p>
    <w:p w14:paraId="10BFADEE" w14:textId="1317AF05" w:rsidR="001856E9" w:rsidRPr="001856E9" w:rsidRDefault="001856E9" w:rsidP="001856E9">
      <w:pPr>
        <w:pStyle w:val="Body"/>
        <w:rPr>
          <w:lang w:eastAsia="en-GB"/>
        </w:rPr>
      </w:pPr>
      <w:r w:rsidRPr="001856E9">
        <w:rPr>
          <w:lang w:eastAsia="en-GB"/>
        </w:rPr>
        <w:t>If we run the tests without passing any arguments, as we saw earlier, all the</w:t>
      </w:r>
      <w:r>
        <w:rPr>
          <w:lang w:eastAsia="en-GB"/>
        </w:rPr>
        <w:t xml:space="preserve"> </w:t>
      </w:r>
      <w:r w:rsidRPr="001856E9">
        <w:rPr>
          <w:lang w:eastAsia="en-GB"/>
        </w:rPr>
        <w:t>tests will run in parallel:</w:t>
      </w:r>
    </w:p>
    <w:p w14:paraId="2480349E" w14:textId="77777777" w:rsidR="001856E9" w:rsidRPr="001856E9" w:rsidRDefault="001856E9" w:rsidP="00B12904">
      <w:pPr>
        <w:pStyle w:val="Code"/>
        <w:rPr>
          <w:lang w:eastAsia="en-GB"/>
        </w:rPr>
      </w:pPr>
      <w:r w:rsidRPr="001856E9">
        <w:rPr>
          <w:lang w:eastAsia="en-GB"/>
        </w:rPr>
        <w:t>running 3 tests</w:t>
      </w:r>
    </w:p>
    <w:p w14:paraId="656F4ADE" w14:textId="77777777" w:rsidR="001856E9" w:rsidRPr="001856E9" w:rsidRDefault="001856E9" w:rsidP="00B12904">
      <w:pPr>
        <w:pStyle w:val="Code"/>
        <w:rPr>
          <w:lang w:eastAsia="en-GB"/>
        </w:rPr>
      </w:pPr>
      <w:r w:rsidRPr="001856E9">
        <w:rPr>
          <w:lang w:eastAsia="en-GB"/>
        </w:rPr>
        <w:t>test tests::add_three_and_two ... ok</w:t>
      </w:r>
    </w:p>
    <w:p w14:paraId="79980CB3" w14:textId="77777777" w:rsidR="001856E9" w:rsidRPr="001856E9" w:rsidRDefault="001856E9" w:rsidP="00B12904">
      <w:pPr>
        <w:pStyle w:val="Code"/>
        <w:rPr>
          <w:lang w:eastAsia="en-GB"/>
        </w:rPr>
      </w:pPr>
      <w:r w:rsidRPr="001856E9">
        <w:rPr>
          <w:lang w:eastAsia="en-GB"/>
        </w:rPr>
        <w:t>test tests::add_two_and_two ... ok</w:t>
      </w:r>
    </w:p>
    <w:p w14:paraId="592C1800" w14:textId="77777777" w:rsidR="001856E9" w:rsidRPr="001856E9" w:rsidRDefault="001856E9" w:rsidP="00B12904">
      <w:pPr>
        <w:pStyle w:val="Code"/>
        <w:rPr>
          <w:lang w:eastAsia="en-GB"/>
        </w:rPr>
      </w:pPr>
      <w:r w:rsidRPr="001856E9">
        <w:rPr>
          <w:lang w:eastAsia="en-GB"/>
        </w:rPr>
        <w:t>test tests::one_hundred ... ok</w:t>
      </w:r>
    </w:p>
    <w:p w14:paraId="0BA1A446" w14:textId="77777777" w:rsidR="001856E9" w:rsidRPr="001856E9" w:rsidRDefault="001856E9" w:rsidP="00B12904">
      <w:pPr>
        <w:pStyle w:val="Code"/>
        <w:rPr>
          <w:lang w:eastAsia="en-GB"/>
        </w:rPr>
      </w:pPr>
    </w:p>
    <w:p w14:paraId="64EC4BE2" w14:textId="21D09601" w:rsidR="00E21567" w:rsidRDefault="001856E9" w:rsidP="00B12904">
      <w:pPr>
        <w:pStyle w:val="Code"/>
        <w:rPr>
          <w:lang w:eastAsia="en-GB"/>
        </w:rPr>
      </w:pPr>
      <w:r w:rsidRPr="001856E9">
        <w:rPr>
          <w:lang w:eastAsia="en-GB"/>
        </w:rPr>
        <w:t>test result: ok. 3 passed; 0 failed; 0 ignored; 0 measured; 0</w:t>
      </w:r>
    </w:p>
    <w:p w14:paraId="5327D6F6" w14:textId="26960937" w:rsidR="001856E9" w:rsidRPr="001856E9" w:rsidRDefault="001856E9" w:rsidP="00B12904">
      <w:pPr>
        <w:pStyle w:val="Code"/>
        <w:rPr>
          <w:lang w:eastAsia="en-GB"/>
        </w:rPr>
      </w:pPr>
      <w:r w:rsidRPr="001856E9">
        <w:rPr>
          <w:lang w:eastAsia="en-GB"/>
        </w:rPr>
        <w:t>filtered out; finished in 0.00s</w:t>
      </w:r>
    </w:p>
    <w:p w14:paraId="3A6E8AC9" w14:textId="77777777" w:rsidR="001856E9" w:rsidRPr="001856E9" w:rsidRDefault="001856E9" w:rsidP="00996AFD">
      <w:pPr>
        <w:pStyle w:val="HeadC"/>
        <w:rPr>
          <w:lang w:eastAsia="en-GB"/>
        </w:rPr>
      </w:pPr>
      <w:bookmarkStart w:id="82" w:name="running-single-tests"/>
      <w:bookmarkStart w:id="83" w:name="_Toc106891146"/>
      <w:bookmarkEnd w:id="82"/>
      <w:r w:rsidRPr="001856E9">
        <w:rPr>
          <w:lang w:eastAsia="en-GB"/>
        </w:rPr>
        <w:t>Running Single Tests</w:t>
      </w:r>
      <w:bookmarkEnd w:id="83"/>
    </w:p>
    <w:p w14:paraId="3DCF1EAE" w14:textId="77777777" w:rsidR="001856E9" w:rsidRPr="001856E9" w:rsidRDefault="001856E9" w:rsidP="001856E9">
      <w:pPr>
        <w:pStyle w:val="Body"/>
        <w:rPr>
          <w:lang w:eastAsia="en-GB"/>
        </w:rPr>
      </w:pPr>
      <w:r w:rsidRPr="001856E9">
        <w:t xml:space="preserve">We can pass the name of any test function to </w:t>
      </w:r>
      <w:r w:rsidRPr="00B12904">
        <w:rPr>
          <w:rStyle w:val="Literal"/>
        </w:rPr>
        <w:t>cargo test</w:t>
      </w:r>
      <w:r w:rsidRPr="001856E9">
        <w:rPr>
          <w:lang w:eastAsia="en-GB"/>
        </w:rPr>
        <w:t xml:space="preserve"> to run only that test:</w:t>
      </w:r>
    </w:p>
    <w:p w14:paraId="4DD8D4FF" w14:textId="77777777" w:rsidR="001856E9" w:rsidRPr="001856E9" w:rsidRDefault="001856E9" w:rsidP="00B12904">
      <w:pPr>
        <w:pStyle w:val="Code"/>
        <w:rPr>
          <w:lang w:eastAsia="en-GB"/>
        </w:rPr>
      </w:pPr>
      <w:r w:rsidRPr="001856E9">
        <w:rPr>
          <w:lang w:eastAsia="en-GB"/>
        </w:rPr>
        <w:t xml:space="preserve">$ </w:t>
      </w:r>
      <w:r w:rsidRPr="00E21567">
        <w:rPr>
          <w:rStyle w:val="LiteralBold"/>
        </w:rPr>
        <w:t>cargo test one_hundred</w:t>
      </w:r>
    </w:p>
    <w:p w14:paraId="12702809" w14:textId="77777777" w:rsidR="001856E9" w:rsidRPr="001856E9" w:rsidRDefault="001856E9" w:rsidP="00B12904">
      <w:pPr>
        <w:pStyle w:val="Code"/>
        <w:rPr>
          <w:lang w:eastAsia="en-GB"/>
        </w:rPr>
      </w:pPr>
      <w:r w:rsidRPr="001856E9">
        <w:rPr>
          <w:lang w:eastAsia="en-GB"/>
        </w:rPr>
        <w:t xml:space="preserve">   Compiling adder v0.1.0 (file:///projects/adder)</w:t>
      </w:r>
    </w:p>
    <w:p w14:paraId="73BC9C3C" w14:textId="77777777" w:rsidR="001856E9" w:rsidRPr="001856E9" w:rsidRDefault="001856E9" w:rsidP="00B12904">
      <w:pPr>
        <w:pStyle w:val="Code"/>
        <w:rPr>
          <w:lang w:eastAsia="en-GB"/>
        </w:rPr>
      </w:pPr>
      <w:r w:rsidRPr="001856E9">
        <w:rPr>
          <w:lang w:eastAsia="en-GB"/>
        </w:rPr>
        <w:t xml:space="preserve">    Finished test [unoptimized + debuginfo] target(s) in 0.69s</w:t>
      </w:r>
    </w:p>
    <w:p w14:paraId="357170FD" w14:textId="77777777" w:rsidR="003354A5" w:rsidRDefault="001856E9" w:rsidP="00B12904">
      <w:pPr>
        <w:pStyle w:val="Code"/>
        <w:rPr>
          <w:lang w:eastAsia="en-GB"/>
        </w:rPr>
      </w:pPr>
      <w:r w:rsidRPr="001856E9">
        <w:rPr>
          <w:lang w:eastAsia="en-GB"/>
        </w:rPr>
        <w:t xml:space="preserve">     Running unittests</w:t>
      </w:r>
      <w:r w:rsidR="00EC64D8" w:rsidRPr="00EC64D8">
        <w:rPr>
          <w:lang w:eastAsia="en-GB"/>
        </w:rPr>
        <w:t xml:space="preserve"> src/lib.rs</w:t>
      </w:r>
      <w:r w:rsidRPr="001856E9">
        <w:rPr>
          <w:lang w:eastAsia="en-GB"/>
        </w:rPr>
        <w:t xml:space="preserve"> (target/debug/deps/adder-</w:t>
      </w:r>
    </w:p>
    <w:p w14:paraId="25C2A821" w14:textId="5157EED0" w:rsidR="001856E9" w:rsidRPr="001856E9" w:rsidRDefault="001856E9" w:rsidP="00B12904">
      <w:pPr>
        <w:pStyle w:val="Code"/>
        <w:rPr>
          <w:lang w:eastAsia="en-GB"/>
        </w:rPr>
      </w:pPr>
      <w:r w:rsidRPr="001856E9">
        <w:rPr>
          <w:lang w:eastAsia="en-GB"/>
        </w:rPr>
        <w:t>92948b65e88960b4)</w:t>
      </w:r>
    </w:p>
    <w:p w14:paraId="37B8B70E" w14:textId="77777777" w:rsidR="001856E9" w:rsidRPr="001856E9" w:rsidRDefault="001856E9" w:rsidP="00B12904">
      <w:pPr>
        <w:pStyle w:val="Code"/>
        <w:rPr>
          <w:lang w:eastAsia="en-GB"/>
        </w:rPr>
      </w:pPr>
    </w:p>
    <w:p w14:paraId="44536F59" w14:textId="77777777" w:rsidR="001856E9" w:rsidRPr="001856E9" w:rsidRDefault="001856E9" w:rsidP="00B12904">
      <w:pPr>
        <w:pStyle w:val="Code"/>
        <w:rPr>
          <w:lang w:eastAsia="en-GB"/>
        </w:rPr>
      </w:pPr>
      <w:r w:rsidRPr="001856E9">
        <w:rPr>
          <w:lang w:eastAsia="en-GB"/>
        </w:rPr>
        <w:t>running 1 test</w:t>
      </w:r>
    </w:p>
    <w:p w14:paraId="4FE38C50" w14:textId="77777777" w:rsidR="001856E9" w:rsidRPr="001856E9" w:rsidRDefault="001856E9" w:rsidP="00B12904">
      <w:pPr>
        <w:pStyle w:val="Code"/>
        <w:rPr>
          <w:lang w:eastAsia="en-GB"/>
        </w:rPr>
      </w:pPr>
      <w:r w:rsidRPr="001856E9">
        <w:rPr>
          <w:lang w:eastAsia="en-GB"/>
        </w:rPr>
        <w:t>test tests::one_hundred ... ok</w:t>
      </w:r>
    </w:p>
    <w:p w14:paraId="678AB0E0" w14:textId="77777777" w:rsidR="001856E9" w:rsidRPr="001856E9" w:rsidRDefault="001856E9" w:rsidP="00B12904">
      <w:pPr>
        <w:pStyle w:val="Code"/>
        <w:rPr>
          <w:lang w:eastAsia="en-GB"/>
        </w:rPr>
      </w:pPr>
    </w:p>
    <w:p w14:paraId="48AA7A66" w14:textId="5A17792E" w:rsidR="00E21567" w:rsidRDefault="001856E9" w:rsidP="00B12904">
      <w:pPr>
        <w:pStyle w:val="Code"/>
        <w:rPr>
          <w:lang w:eastAsia="en-GB"/>
        </w:rPr>
      </w:pPr>
      <w:r w:rsidRPr="001856E9">
        <w:rPr>
          <w:lang w:eastAsia="en-GB"/>
        </w:rPr>
        <w:t>test result: ok. 1 passed; 0 failed; 0 ignored; 0 measured; 2</w:t>
      </w:r>
    </w:p>
    <w:p w14:paraId="4EB07D15" w14:textId="61710A71" w:rsidR="001856E9" w:rsidRPr="001856E9" w:rsidRDefault="001856E9" w:rsidP="00B12904">
      <w:pPr>
        <w:pStyle w:val="Code"/>
        <w:rPr>
          <w:lang w:eastAsia="en-GB"/>
        </w:rPr>
      </w:pPr>
      <w:r w:rsidRPr="001856E9">
        <w:rPr>
          <w:lang w:eastAsia="en-GB"/>
        </w:rPr>
        <w:lastRenderedPageBreak/>
        <w:t>filtered out; finished in 0.00s</w:t>
      </w:r>
    </w:p>
    <w:p w14:paraId="63BB6432" w14:textId="7724DBBF" w:rsidR="001856E9" w:rsidRPr="001856E9" w:rsidRDefault="001856E9" w:rsidP="001856E9">
      <w:pPr>
        <w:pStyle w:val="Body"/>
        <w:rPr>
          <w:lang w:eastAsia="en-GB"/>
        </w:rPr>
      </w:pPr>
      <w:r w:rsidRPr="001856E9">
        <w:t xml:space="preserve">Only the test with the name </w:t>
      </w:r>
      <w:r w:rsidRPr="00B12904">
        <w:rPr>
          <w:rStyle w:val="Literal"/>
        </w:rPr>
        <w:t>one_hundred</w:t>
      </w:r>
      <w:r w:rsidRPr="001856E9">
        <w:t xml:space="preserve"> ran; the other two tests didn’t match that name. The test output lets us know we had more tests that didn’t run by displaying </w:t>
      </w:r>
      <w:r w:rsidRPr="00B12904">
        <w:rPr>
          <w:rStyle w:val="Literal"/>
        </w:rPr>
        <w:t>2 filtered out</w:t>
      </w:r>
      <w:r w:rsidRPr="001856E9">
        <w:rPr>
          <w:lang w:eastAsia="en-GB"/>
        </w:rPr>
        <w:t xml:space="preserve"> at the end.</w:t>
      </w:r>
    </w:p>
    <w:p w14:paraId="26FFBCA4" w14:textId="4CD7500C" w:rsidR="001856E9" w:rsidRPr="001856E9" w:rsidRDefault="001856E9" w:rsidP="001856E9">
      <w:pPr>
        <w:pStyle w:val="Body"/>
        <w:rPr>
          <w:lang w:eastAsia="en-GB"/>
        </w:rPr>
      </w:pPr>
      <w:r w:rsidRPr="001856E9">
        <w:rPr>
          <w:lang w:eastAsia="en-GB"/>
        </w:rPr>
        <w:t>We can’t specify the names of multiple tests in this way; only the first value</w:t>
      </w:r>
      <w:r>
        <w:rPr>
          <w:lang w:eastAsia="en-GB"/>
        </w:rPr>
        <w:t xml:space="preserve"> </w:t>
      </w:r>
      <w:r w:rsidRPr="001856E9">
        <w:rPr>
          <w:lang w:eastAsia="en-GB"/>
        </w:rPr>
        <w:t xml:space="preserve">given to </w:t>
      </w:r>
      <w:r w:rsidRPr="00B12904">
        <w:rPr>
          <w:rStyle w:val="Literal"/>
        </w:rPr>
        <w:t>cargo test</w:t>
      </w:r>
      <w:r w:rsidRPr="001856E9">
        <w:rPr>
          <w:lang w:eastAsia="en-GB"/>
        </w:rPr>
        <w:t xml:space="preserve"> will be used. But there is a way to run multiple tests.</w:t>
      </w:r>
    </w:p>
    <w:p w14:paraId="3BF49753" w14:textId="77777777" w:rsidR="001856E9" w:rsidRPr="001856E9" w:rsidRDefault="001856E9" w:rsidP="00996AFD">
      <w:pPr>
        <w:pStyle w:val="HeadC"/>
        <w:rPr>
          <w:lang w:eastAsia="en-GB"/>
        </w:rPr>
      </w:pPr>
      <w:bookmarkStart w:id="84" w:name="filtering-to-run-multiple-tests"/>
      <w:bookmarkStart w:id="85" w:name="_Toc106891147"/>
      <w:bookmarkEnd w:id="84"/>
      <w:r w:rsidRPr="001856E9">
        <w:rPr>
          <w:lang w:eastAsia="en-GB"/>
        </w:rPr>
        <w:t>Filtering to Run Multiple Tests</w:t>
      </w:r>
      <w:bookmarkEnd w:id="85"/>
    </w:p>
    <w:p w14:paraId="315E2A63" w14:textId="2DC2A3BE" w:rsidR="001856E9" w:rsidRPr="001856E9" w:rsidRDefault="001856E9" w:rsidP="001856E9">
      <w:pPr>
        <w:pStyle w:val="Body"/>
        <w:rPr>
          <w:lang w:eastAsia="en-GB"/>
        </w:rPr>
      </w:pPr>
      <w:r w:rsidRPr="001856E9">
        <w:t xml:space="preserve">We can specify part of a test name, and any test whose name matches that value will be run. For example, because two of our tests’ names contain </w:t>
      </w:r>
      <w:r w:rsidRPr="00B12904">
        <w:rPr>
          <w:rStyle w:val="Literal"/>
        </w:rPr>
        <w:t>add</w:t>
      </w:r>
      <w:r w:rsidRPr="001856E9">
        <w:t xml:space="preserve">, we can run those two by running </w:t>
      </w:r>
      <w:r w:rsidRPr="00B12904">
        <w:rPr>
          <w:rStyle w:val="Literal"/>
        </w:rPr>
        <w:t>cargo test add</w:t>
      </w:r>
      <w:r w:rsidRPr="001856E9">
        <w:rPr>
          <w:lang w:eastAsia="en-GB"/>
        </w:rPr>
        <w:t>:</w:t>
      </w:r>
    </w:p>
    <w:p w14:paraId="048CECA3" w14:textId="77777777" w:rsidR="001856E9" w:rsidRPr="001856E9" w:rsidRDefault="001856E9" w:rsidP="00B12904">
      <w:pPr>
        <w:pStyle w:val="Code"/>
        <w:rPr>
          <w:lang w:eastAsia="en-GB"/>
        </w:rPr>
      </w:pPr>
      <w:r w:rsidRPr="001856E9">
        <w:rPr>
          <w:lang w:eastAsia="en-GB"/>
        </w:rPr>
        <w:t>$ cargo test add</w:t>
      </w:r>
    </w:p>
    <w:p w14:paraId="2D5EE66F" w14:textId="77777777" w:rsidR="001856E9" w:rsidRPr="001856E9" w:rsidRDefault="001856E9" w:rsidP="00B12904">
      <w:pPr>
        <w:pStyle w:val="Code"/>
        <w:rPr>
          <w:lang w:eastAsia="en-GB"/>
        </w:rPr>
      </w:pPr>
      <w:r w:rsidRPr="001856E9">
        <w:rPr>
          <w:lang w:eastAsia="en-GB"/>
        </w:rPr>
        <w:t xml:space="preserve">   Compiling adder v0.1.0 (file:///projects/adder)</w:t>
      </w:r>
    </w:p>
    <w:p w14:paraId="2CBAF329" w14:textId="77777777" w:rsidR="001856E9" w:rsidRPr="001856E9" w:rsidRDefault="001856E9" w:rsidP="00B12904">
      <w:pPr>
        <w:pStyle w:val="Code"/>
        <w:rPr>
          <w:lang w:eastAsia="en-GB"/>
        </w:rPr>
      </w:pPr>
      <w:r w:rsidRPr="001856E9">
        <w:rPr>
          <w:lang w:eastAsia="en-GB"/>
        </w:rPr>
        <w:t xml:space="preserve">    Finished test [unoptimized + debuginfo] target(s) in 0.61s</w:t>
      </w:r>
    </w:p>
    <w:p w14:paraId="2A3AE557" w14:textId="77777777" w:rsidR="00E54E82" w:rsidRDefault="001856E9" w:rsidP="00B12904">
      <w:pPr>
        <w:pStyle w:val="Code"/>
        <w:rPr>
          <w:lang w:eastAsia="en-GB"/>
        </w:rPr>
      </w:pPr>
      <w:r w:rsidRPr="001856E9">
        <w:rPr>
          <w:lang w:eastAsia="en-GB"/>
        </w:rPr>
        <w:t xml:space="preserve">     Running unittests</w:t>
      </w:r>
      <w:r w:rsidR="00EC64D8" w:rsidRPr="00EC64D8">
        <w:rPr>
          <w:lang w:eastAsia="en-GB"/>
        </w:rPr>
        <w:t xml:space="preserve"> src/lib.rs</w:t>
      </w:r>
      <w:r w:rsidRPr="001856E9">
        <w:rPr>
          <w:lang w:eastAsia="en-GB"/>
        </w:rPr>
        <w:t xml:space="preserve"> (target/debug/deps/adder-</w:t>
      </w:r>
    </w:p>
    <w:p w14:paraId="1B0F46A3" w14:textId="15063563" w:rsidR="001856E9" w:rsidRPr="001856E9" w:rsidRDefault="001856E9" w:rsidP="00B12904">
      <w:pPr>
        <w:pStyle w:val="Code"/>
        <w:rPr>
          <w:lang w:eastAsia="en-GB"/>
        </w:rPr>
      </w:pPr>
      <w:r w:rsidRPr="001856E9">
        <w:rPr>
          <w:lang w:eastAsia="en-GB"/>
        </w:rPr>
        <w:t>92948b65e88960b4)</w:t>
      </w:r>
    </w:p>
    <w:p w14:paraId="34158D6B" w14:textId="77777777" w:rsidR="001856E9" w:rsidRPr="001856E9" w:rsidRDefault="001856E9" w:rsidP="00B12904">
      <w:pPr>
        <w:pStyle w:val="Code"/>
        <w:rPr>
          <w:lang w:eastAsia="en-GB"/>
        </w:rPr>
      </w:pPr>
    </w:p>
    <w:p w14:paraId="39DF102C" w14:textId="77777777" w:rsidR="001856E9" w:rsidRPr="001856E9" w:rsidRDefault="001856E9" w:rsidP="00B12904">
      <w:pPr>
        <w:pStyle w:val="Code"/>
        <w:rPr>
          <w:lang w:eastAsia="en-GB"/>
        </w:rPr>
      </w:pPr>
      <w:r w:rsidRPr="001856E9">
        <w:rPr>
          <w:lang w:eastAsia="en-GB"/>
        </w:rPr>
        <w:t>running 2 tests</w:t>
      </w:r>
    </w:p>
    <w:p w14:paraId="3D7C3AB5" w14:textId="77777777" w:rsidR="001856E9" w:rsidRPr="001856E9" w:rsidRDefault="001856E9" w:rsidP="00B12904">
      <w:pPr>
        <w:pStyle w:val="Code"/>
        <w:rPr>
          <w:lang w:eastAsia="en-GB"/>
        </w:rPr>
      </w:pPr>
      <w:r w:rsidRPr="001856E9">
        <w:rPr>
          <w:lang w:eastAsia="en-GB"/>
        </w:rPr>
        <w:t>test tests::add_three_and_two ... ok</w:t>
      </w:r>
    </w:p>
    <w:p w14:paraId="61E4F99C" w14:textId="77777777" w:rsidR="001856E9" w:rsidRPr="001856E9" w:rsidRDefault="001856E9" w:rsidP="00B12904">
      <w:pPr>
        <w:pStyle w:val="Code"/>
        <w:rPr>
          <w:lang w:eastAsia="en-GB"/>
        </w:rPr>
      </w:pPr>
      <w:r w:rsidRPr="001856E9">
        <w:rPr>
          <w:lang w:eastAsia="en-GB"/>
        </w:rPr>
        <w:t>test tests::add_two_and_two ... ok</w:t>
      </w:r>
    </w:p>
    <w:p w14:paraId="2848B6EE" w14:textId="77777777" w:rsidR="001856E9" w:rsidRPr="001856E9" w:rsidRDefault="001856E9" w:rsidP="00B12904">
      <w:pPr>
        <w:pStyle w:val="Code"/>
        <w:rPr>
          <w:lang w:eastAsia="en-GB"/>
        </w:rPr>
      </w:pPr>
    </w:p>
    <w:p w14:paraId="13986D42" w14:textId="5190CB3A" w:rsidR="00E21567" w:rsidRDefault="001856E9" w:rsidP="00B12904">
      <w:pPr>
        <w:pStyle w:val="Code"/>
        <w:rPr>
          <w:lang w:eastAsia="en-GB"/>
        </w:rPr>
      </w:pPr>
      <w:r w:rsidRPr="001856E9">
        <w:rPr>
          <w:lang w:eastAsia="en-GB"/>
        </w:rPr>
        <w:t>test result: ok. 2 passed; 0 failed; 0 ignored; 0 measured; 1</w:t>
      </w:r>
    </w:p>
    <w:p w14:paraId="089E9976" w14:textId="4F2683BB" w:rsidR="001856E9" w:rsidRPr="001856E9" w:rsidRDefault="001856E9" w:rsidP="00B12904">
      <w:pPr>
        <w:pStyle w:val="Code"/>
        <w:rPr>
          <w:lang w:eastAsia="en-GB"/>
        </w:rPr>
      </w:pPr>
      <w:r w:rsidRPr="001856E9">
        <w:rPr>
          <w:lang w:eastAsia="en-GB"/>
        </w:rPr>
        <w:t>filtered out; finished in 0.00s</w:t>
      </w:r>
    </w:p>
    <w:p w14:paraId="477204E8" w14:textId="33666892" w:rsidR="001856E9" w:rsidRPr="001856E9" w:rsidRDefault="001856E9" w:rsidP="001856E9">
      <w:pPr>
        <w:pStyle w:val="Body"/>
        <w:rPr>
          <w:lang w:eastAsia="en-GB"/>
        </w:rPr>
      </w:pPr>
      <w:r w:rsidRPr="001856E9">
        <w:t xml:space="preserve">This command ran all tests with </w:t>
      </w:r>
      <w:r w:rsidRPr="00B12904">
        <w:rPr>
          <w:rStyle w:val="Literal"/>
        </w:rPr>
        <w:t>add</w:t>
      </w:r>
      <w:r w:rsidRPr="001856E9">
        <w:t xml:space="preserve"> in the name and filtered out the test named </w:t>
      </w:r>
      <w:r w:rsidRPr="00B12904">
        <w:rPr>
          <w:rStyle w:val="Literal"/>
        </w:rPr>
        <w:t>one_hundred</w:t>
      </w:r>
      <w:r w:rsidRPr="001856E9">
        <w:rPr>
          <w:lang w:eastAsia="en-GB"/>
        </w:rPr>
        <w:t>. Also note that the module in which a test appears becomes</w:t>
      </w:r>
      <w:r>
        <w:rPr>
          <w:lang w:eastAsia="en-GB"/>
        </w:rPr>
        <w:t xml:space="preserve"> </w:t>
      </w:r>
      <w:r w:rsidRPr="001856E9">
        <w:rPr>
          <w:lang w:eastAsia="en-GB"/>
        </w:rPr>
        <w:t>part of the test’s name, so we can run all the tests in a module by filtering</w:t>
      </w:r>
      <w:r>
        <w:rPr>
          <w:lang w:eastAsia="en-GB"/>
        </w:rPr>
        <w:t xml:space="preserve"> </w:t>
      </w:r>
      <w:r w:rsidRPr="001856E9">
        <w:rPr>
          <w:lang w:eastAsia="en-GB"/>
        </w:rPr>
        <w:t>on the module’s name.</w:t>
      </w:r>
      <w:r w:rsidR="00F013FC">
        <w:rPr>
          <w:lang w:eastAsia="en-GB"/>
        </w:rPr>
        <w:fldChar w:fldCharType="begin"/>
      </w:r>
      <w:r w:rsidR="00F013FC">
        <w:instrText xml:space="preserve"> XE "tests:filtering endRange" </w:instrText>
      </w:r>
      <w:r w:rsidR="00F013FC">
        <w:rPr>
          <w:lang w:eastAsia="en-GB"/>
        </w:rPr>
        <w:fldChar w:fldCharType="end"/>
      </w:r>
      <w:r w:rsidR="00650DAB">
        <w:rPr>
          <w:lang w:eastAsia="en-GB"/>
        </w:rPr>
        <w:fldChar w:fldCharType="begin"/>
      </w:r>
      <w:r w:rsidR="00650DAB">
        <w:instrText xml:space="preserve"> XE "filtered out tests endRange" </w:instrText>
      </w:r>
      <w:r w:rsidR="00650DAB">
        <w:rPr>
          <w:lang w:eastAsia="en-GB"/>
        </w:rPr>
        <w:fldChar w:fldCharType="end"/>
      </w:r>
    </w:p>
    <w:bookmarkStart w:id="86" w:name="ignoring-some-tests-unless-specifically-"/>
    <w:bookmarkStart w:id="87" w:name="_Toc106891148"/>
    <w:bookmarkEnd w:id="86"/>
    <w:p w14:paraId="7C33053B" w14:textId="1B95D3BB" w:rsidR="001856E9" w:rsidRPr="001856E9" w:rsidRDefault="00663CFA" w:rsidP="00B12904">
      <w:pPr>
        <w:pStyle w:val="HeadB"/>
        <w:rPr>
          <w:lang w:eastAsia="en-GB"/>
        </w:rPr>
      </w:pPr>
      <w:r>
        <w:rPr>
          <w:lang w:eastAsia="en-GB"/>
        </w:rPr>
        <w:fldChar w:fldCharType="begin"/>
      </w:r>
      <w:r>
        <w:instrText xml:space="preserve"> XE "tests:ignoring </w:instrText>
      </w:r>
      <w:r w:rsidR="00E4058C">
        <w:instrText>start</w:instrText>
      </w:r>
      <w:r>
        <w:instrText xml:space="preserve">Range" </w:instrText>
      </w:r>
      <w:r>
        <w:rPr>
          <w:lang w:eastAsia="en-GB"/>
        </w:rPr>
        <w:fldChar w:fldCharType="end"/>
      </w:r>
      <w:r>
        <w:rPr>
          <w:lang w:eastAsia="en-GB"/>
        </w:rPr>
        <w:fldChar w:fldCharType="begin"/>
      </w:r>
      <w:r>
        <w:instrText xml:space="preserve"> XE "</w:instrText>
      </w:r>
      <w:r w:rsidR="00BF2028">
        <w:instrText>ignore attribute</w:instrText>
      </w:r>
      <w:r>
        <w:instrText xml:space="preserve"> </w:instrText>
      </w:r>
      <w:r w:rsidR="0028006B">
        <w:instrText>start</w:instrText>
      </w:r>
      <w:r>
        <w:instrText xml:space="preserve">Range" </w:instrText>
      </w:r>
      <w:r>
        <w:rPr>
          <w:lang w:eastAsia="en-GB"/>
        </w:rPr>
        <w:fldChar w:fldCharType="end"/>
      </w:r>
      <w:r w:rsidR="001856E9" w:rsidRPr="001856E9">
        <w:rPr>
          <w:lang w:eastAsia="en-GB"/>
        </w:rPr>
        <w:t>Ignoring Some Tests Unless Specifically Requested</w:t>
      </w:r>
      <w:bookmarkEnd w:id="87"/>
    </w:p>
    <w:p w14:paraId="4C5C972D" w14:textId="40892D4A" w:rsidR="001856E9" w:rsidRPr="001856E9" w:rsidRDefault="001856E9" w:rsidP="001856E9">
      <w:pPr>
        <w:pStyle w:val="Body"/>
        <w:rPr>
          <w:lang w:eastAsia="en-GB"/>
        </w:rPr>
      </w:pPr>
      <w:r w:rsidRPr="001856E9">
        <w:t xml:space="preserve">Sometimes a few specific tests can be very time-consuming to execute, so you might want to exclude them during most runs of </w:t>
      </w:r>
      <w:r w:rsidRPr="00B12904">
        <w:rPr>
          <w:rStyle w:val="Literal"/>
        </w:rPr>
        <w:t>cargo test</w:t>
      </w:r>
      <w:r w:rsidRPr="001856E9">
        <w:t xml:space="preserve">. Rather than listing as arguments all tests you do want to run, you can instead annotate the time-consuming tests using the </w:t>
      </w:r>
      <w:r w:rsidRPr="00B12904">
        <w:rPr>
          <w:rStyle w:val="Literal"/>
        </w:rPr>
        <w:t>ignore</w:t>
      </w:r>
      <w:r w:rsidRPr="001856E9">
        <w:rPr>
          <w:lang w:eastAsia="en-GB"/>
        </w:rPr>
        <w:t xml:space="preserve"> attribute to exclude them, as shown</w:t>
      </w:r>
      <w:r>
        <w:rPr>
          <w:lang w:eastAsia="en-GB"/>
        </w:rPr>
        <w:t xml:space="preserve"> </w:t>
      </w:r>
      <w:r w:rsidRPr="001856E9">
        <w:rPr>
          <w:lang w:eastAsia="en-GB"/>
        </w:rPr>
        <w:t>here:</w:t>
      </w:r>
    </w:p>
    <w:p w14:paraId="1720852C" w14:textId="1C4D8B8D" w:rsidR="001856E9" w:rsidRPr="001856E9" w:rsidRDefault="00996AFD" w:rsidP="008260F0">
      <w:pPr>
        <w:pStyle w:val="CodeLabel"/>
        <w:rPr>
          <w:lang w:eastAsia="en-GB"/>
        </w:rPr>
      </w:pPr>
      <w:r>
        <w:rPr>
          <w:lang w:eastAsia="en-GB"/>
        </w:rPr>
        <w:t>src</w:t>
      </w:r>
      <w:r w:rsidR="001856E9" w:rsidRPr="001856E9">
        <w:rPr>
          <w:lang w:eastAsia="en-GB"/>
        </w:rPr>
        <w:t>/lib.rs</w:t>
      </w:r>
    </w:p>
    <w:p w14:paraId="55A1AB12" w14:textId="77777777" w:rsidR="001856E9" w:rsidRPr="001856E9" w:rsidRDefault="001856E9" w:rsidP="00B12904">
      <w:pPr>
        <w:pStyle w:val="Code"/>
        <w:rPr>
          <w:lang w:eastAsia="en-GB"/>
        </w:rPr>
      </w:pPr>
      <w:r w:rsidRPr="001856E9">
        <w:rPr>
          <w:lang w:eastAsia="en-GB"/>
        </w:rPr>
        <w:t>#[test]</w:t>
      </w:r>
    </w:p>
    <w:p w14:paraId="362CB352" w14:textId="552F17C5" w:rsidR="001856E9" w:rsidRDefault="001856E9" w:rsidP="00B12904">
      <w:pPr>
        <w:pStyle w:val="Code"/>
        <w:rPr>
          <w:lang w:eastAsia="en-GB"/>
        </w:rPr>
      </w:pPr>
      <w:r w:rsidRPr="001856E9">
        <w:rPr>
          <w:lang w:eastAsia="en-GB"/>
        </w:rPr>
        <w:t>fn it_works() {</w:t>
      </w:r>
    </w:p>
    <w:p w14:paraId="38760FA1" w14:textId="6405C2BE" w:rsidR="00086A50" w:rsidRPr="001856E9" w:rsidRDefault="00086A50" w:rsidP="00086A50">
      <w:pPr>
        <w:pStyle w:val="Code"/>
        <w:rPr>
          <w:lang w:eastAsia="en-GB"/>
        </w:rPr>
      </w:pPr>
      <w:r>
        <w:rPr>
          <w:lang w:eastAsia="en-GB"/>
        </w:rPr>
        <w:t xml:space="preserve">    </w:t>
      </w:r>
      <w:r w:rsidRPr="001856E9">
        <w:rPr>
          <w:lang w:eastAsia="en-GB"/>
        </w:rPr>
        <w:t>let result = 2 + 2;</w:t>
      </w:r>
    </w:p>
    <w:p w14:paraId="24425FC4" w14:textId="2E3A915A" w:rsidR="00086A50" w:rsidRPr="001856E9" w:rsidRDefault="00086A50" w:rsidP="00086A50">
      <w:pPr>
        <w:pStyle w:val="Code"/>
        <w:rPr>
          <w:lang w:eastAsia="en-GB"/>
        </w:rPr>
      </w:pPr>
      <w:r w:rsidRPr="001856E9">
        <w:rPr>
          <w:lang w:eastAsia="en-GB"/>
        </w:rPr>
        <w:t xml:space="preserve">  </w:t>
      </w:r>
      <w:r>
        <w:rPr>
          <w:lang w:eastAsia="en-GB"/>
        </w:rPr>
        <w:t xml:space="preserve">  </w:t>
      </w:r>
      <w:r w:rsidRPr="001856E9">
        <w:rPr>
          <w:lang w:eastAsia="en-GB"/>
        </w:rPr>
        <w:t>assert_eq!(result, 4);</w:t>
      </w:r>
    </w:p>
    <w:p w14:paraId="44F49172" w14:textId="77777777" w:rsidR="001856E9" w:rsidRPr="001856E9" w:rsidRDefault="001856E9" w:rsidP="00B12904">
      <w:pPr>
        <w:pStyle w:val="Code"/>
        <w:rPr>
          <w:lang w:eastAsia="en-GB"/>
        </w:rPr>
      </w:pPr>
      <w:r w:rsidRPr="001856E9">
        <w:rPr>
          <w:lang w:eastAsia="en-GB"/>
        </w:rPr>
        <w:t>}</w:t>
      </w:r>
    </w:p>
    <w:p w14:paraId="757C920F" w14:textId="77777777" w:rsidR="001856E9" w:rsidRPr="001856E9" w:rsidRDefault="001856E9" w:rsidP="00B12904">
      <w:pPr>
        <w:pStyle w:val="Code"/>
        <w:rPr>
          <w:lang w:eastAsia="en-GB"/>
        </w:rPr>
      </w:pPr>
    </w:p>
    <w:p w14:paraId="46FC4CE0" w14:textId="77777777" w:rsidR="001856E9" w:rsidRPr="001856E9" w:rsidRDefault="001856E9" w:rsidP="00B12904">
      <w:pPr>
        <w:pStyle w:val="Code"/>
        <w:rPr>
          <w:lang w:eastAsia="en-GB"/>
        </w:rPr>
      </w:pPr>
      <w:r w:rsidRPr="001856E9">
        <w:rPr>
          <w:lang w:eastAsia="en-GB"/>
        </w:rPr>
        <w:t>#[test]</w:t>
      </w:r>
    </w:p>
    <w:p w14:paraId="581DF7ED" w14:textId="77777777" w:rsidR="001856E9" w:rsidRPr="001856E9" w:rsidRDefault="001856E9" w:rsidP="00B12904">
      <w:pPr>
        <w:pStyle w:val="Code"/>
        <w:rPr>
          <w:lang w:eastAsia="en-GB"/>
        </w:rPr>
      </w:pPr>
      <w:r w:rsidRPr="001856E9">
        <w:rPr>
          <w:lang w:eastAsia="en-GB"/>
        </w:rPr>
        <w:t>#[ignore]</w:t>
      </w:r>
    </w:p>
    <w:p w14:paraId="10BD350A" w14:textId="77777777" w:rsidR="001856E9" w:rsidRPr="001856E9" w:rsidRDefault="001856E9" w:rsidP="00B12904">
      <w:pPr>
        <w:pStyle w:val="Code"/>
        <w:rPr>
          <w:lang w:eastAsia="en-GB"/>
        </w:rPr>
      </w:pPr>
      <w:r w:rsidRPr="001856E9">
        <w:rPr>
          <w:lang w:eastAsia="en-GB"/>
        </w:rPr>
        <w:lastRenderedPageBreak/>
        <w:t>fn expensive_test() {</w:t>
      </w:r>
    </w:p>
    <w:p w14:paraId="45A8705D" w14:textId="77777777" w:rsidR="001856E9" w:rsidRPr="001856E9" w:rsidRDefault="001856E9" w:rsidP="00B12904">
      <w:pPr>
        <w:pStyle w:val="Code"/>
        <w:rPr>
          <w:lang w:eastAsia="en-GB"/>
        </w:rPr>
      </w:pPr>
      <w:r w:rsidRPr="001856E9">
        <w:rPr>
          <w:lang w:eastAsia="en-GB"/>
        </w:rPr>
        <w:t xml:space="preserve">    // code that takes an hour to run</w:t>
      </w:r>
    </w:p>
    <w:p w14:paraId="69EB6E4F" w14:textId="77777777" w:rsidR="001856E9" w:rsidRPr="001856E9" w:rsidRDefault="001856E9" w:rsidP="00B12904">
      <w:pPr>
        <w:pStyle w:val="Code"/>
        <w:rPr>
          <w:lang w:eastAsia="en-GB"/>
        </w:rPr>
      </w:pPr>
      <w:r w:rsidRPr="001856E9">
        <w:rPr>
          <w:lang w:eastAsia="en-GB"/>
        </w:rPr>
        <w:t>}</w:t>
      </w:r>
    </w:p>
    <w:p w14:paraId="07F3B454" w14:textId="071DDB27" w:rsidR="001856E9" w:rsidRPr="001856E9" w:rsidRDefault="001856E9" w:rsidP="001856E9">
      <w:pPr>
        <w:pStyle w:val="Body"/>
        <w:rPr>
          <w:lang w:eastAsia="en-GB"/>
        </w:rPr>
      </w:pPr>
      <w:r w:rsidRPr="001856E9">
        <w:t xml:space="preserve">After </w:t>
      </w:r>
      <w:r w:rsidRPr="00B12904">
        <w:rPr>
          <w:rStyle w:val="Literal"/>
        </w:rPr>
        <w:t>#[test]</w:t>
      </w:r>
      <w:r w:rsidR="00900A7C">
        <w:t xml:space="preserve">, </w:t>
      </w:r>
      <w:r w:rsidRPr="001856E9">
        <w:t xml:space="preserve">we add the </w:t>
      </w:r>
      <w:r w:rsidRPr="00B12904">
        <w:rPr>
          <w:rStyle w:val="Literal"/>
        </w:rPr>
        <w:t>#[ignore]</w:t>
      </w:r>
      <w:r w:rsidRPr="001856E9">
        <w:t xml:space="preserve"> line to the test we want to exclude. Now when we run our tests, </w:t>
      </w:r>
      <w:r w:rsidRPr="00B12904">
        <w:rPr>
          <w:rStyle w:val="Literal"/>
        </w:rPr>
        <w:t>it_works</w:t>
      </w:r>
      <w:r w:rsidRPr="001856E9">
        <w:t xml:space="preserve"> runs, but </w:t>
      </w:r>
      <w:r w:rsidRPr="00B12904">
        <w:rPr>
          <w:rStyle w:val="Literal"/>
        </w:rPr>
        <w:t>expensive_test</w:t>
      </w:r>
      <w:r w:rsidRPr="001856E9">
        <w:rPr>
          <w:lang w:eastAsia="en-GB"/>
        </w:rPr>
        <w:t xml:space="preserve"> doesn’t:</w:t>
      </w:r>
    </w:p>
    <w:p w14:paraId="2B59B603" w14:textId="77777777" w:rsidR="001856E9" w:rsidRPr="001856E9" w:rsidRDefault="001856E9" w:rsidP="004C180A">
      <w:pPr>
        <w:pStyle w:val="Code"/>
        <w:rPr>
          <w:lang w:eastAsia="en-GB"/>
        </w:rPr>
      </w:pPr>
      <w:r w:rsidRPr="001856E9">
        <w:rPr>
          <w:lang w:eastAsia="en-GB"/>
        </w:rPr>
        <w:t xml:space="preserve">$ </w:t>
      </w:r>
      <w:r w:rsidRPr="00E21567">
        <w:rPr>
          <w:rStyle w:val="LiteralBold"/>
        </w:rPr>
        <w:t>cargo test</w:t>
      </w:r>
    </w:p>
    <w:p w14:paraId="2BA84D1C" w14:textId="77777777" w:rsidR="001856E9" w:rsidRPr="001856E9" w:rsidRDefault="001856E9" w:rsidP="004C180A">
      <w:pPr>
        <w:pStyle w:val="Code"/>
        <w:rPr>
          <w:lang w:eastAsia="en-GB"/>
        </w:rPr>
      </w:pPr>
      <w:r w:rsidRPr="001856E9">
        <w:rPr>
          <w:lang w:eastAsia="en-GB"/>
        </w:rPr>
        <w:t xml:space="preserve">   Compiling adder v0.1.0 (file:///projects/adder)</w:t>
      </w:r>
    </w:p>
    <w:p w14:paraId="72A2F19A" w14:textId="77777777" w:rsidR="001856E9" w:rsidRPr="001856E9" w:rsidRDefault="001856E9" w:rsidP="004C180A">
      <w:pPr>
        <w:pStyle w:val="Code"/>
        <w:rPr>
          <w:lang w:eastAsia="en-GB"/>
        </w:rPr>
      </w:pPr>
      <w:r w:rsidRPr="001856E9">
        <w:rPr>
          <w:lang w:eastAsia="en-GB"/>
        </w:rPr>
        <w:t xml:space="preserve">    Finished test [unoptimized + debuginfo] target(s) in 0.60s</w:t>
      </w:r>
    </w:p>
    <w:p w14:paraId="094D0064" w14:textId="77777777" w:rsidR="00C73F71" w:rsidRDefault="001856E9" w:rsidP="004C180A">
      <w:pPr>
        <w:pStyle w:val="Code"/>
        <w:rPr>
          <w:lang w:eastAsia="en-GB"/>
        </w:rPr>
      </w:pPr>
      <w:r w:rsidRPr="001856E9">
        <w:rPr>
          <w:lang w:eastAsia="en-GB"/>
        </w:rPr>
        <w:t xml:space="preserve">     Running unittests</w:t>
      </w:r>
      <w:r w:rsidR="00EC64D8" w:rsidRPr="00EC64D8">
        <w:rPr>
          <w:lang w:eastAsia="en-GB"/>
        </w:rPr>
        <w:t xml:space="preserve"> src/lib.rs</w:t>
      </w:r>
      <w:r w:rsidRPr="001856E9">
        <w:rPr>
          <w:lang w:eastAsia="en-GB"/>
        </w:rPr>
        <w:t xml:space="preserve"> (target/debug/deps/adder-</w:t>
      </w:r>
    </w:p>
    <w:p w14:paraId="701B9741" w14:textId="07D1739D" w:rsidR="001856E9" w:rsidRPr="001856E9" w:rsidRDefault="001856E9" w:rsidP="004C180A">
      <w:pPr>
        <w:pStyle w:val="Code"/>
        <w:rPr>
          <w:lang w:eastAsia="en-GB"/>
        </w:rPr>
      </w:pPr>
      <w:r w:rsidRPr="001856E9">
        <w:rPr>
          <w:lang w:eastAsia="en-GB"/>
        </w:rPr>
        <w:t>92948b65e88960b4)</w:t>
      </w:r>
    </w:p>
    <w:p w14:paraId="6D86919F" w14:textId="77777777" w:rsidR="001856E9" w:rsidRPr="001856E9" w:rsidRDefault="001856E9" w:rsidP="004C180A">
      <w:pPr>
        <w:pStyle w:val="Code"/>
        <w:rPr>
          <w:lang w:eastAsia="en-GB"/>
        </w:rPr>
      </w:pPr>
    </w:p>
    <w:p w14:paraId="5E8D6816" w14:textId="77777777" w:rsidR="001856E9" w:rsidRPr="001856E9" w:rsidRDefault="001856E9" w:rsidP="004C180A">
      <w:pPr>
        <w:pStyle w:val="Code"/>
        <w:rPr>
          <w:lang w:eastAsia="en-GB"/>
        </w:rPr>
      </w:pPr>
      <w:r w:rsidRPr="001856E9">
        <w:rPr>
          <w:lang w:eastAsia="en-GB"/>
        </w:rPr>
        <w:t>running 2 tests</w:t>
      </w:r>
    </w:p>
    <w:p w14:paraId="71DF0069" w14:textId="77777777" w:rsidR="001856E9" w:rsidRPr="001856E9" w:rsidRDefault="001856E9" w:rsidP="004C180A">
      <w:pPr>
        <w:pStyle w:val="Code"/>
        <w:rPr>
          <w:lang w:eastAsia="en-GB"/>
        </w:rPr>
      </w:pPr>
      <w:r w:rsidRPr="001856E9">
        <w:rPr>
          <w:lang w:eastAsia="en-GB"/>
        </w:rPr>
        <w:t>test expensive_test ... ignored</w:t>
      </w:r>
    </w:p>
    <w:p w14:paraId="131FB5FB" w14:textId="77777777" w:rsidR="001856E9" w:rsidRPr="001856E9" w:rsidRDefault="001856E9" w:rsidP="004C180A">
      <w:pPr>
        <w:pStyle w:val="Code"/>
        <w:rPr>
          <w:lang w:eastAsia="en-GB"/>
        </w:rPr>
      </w:pPr>
      <w:r w:rsidRPr="001856E9">
        <w:rPr>
          <w:lang w:eastAsia="en-GB"/>
        </w:rPr>
        <w:t>test it_works ... ok</w:t>
      </w:r>
    </w:p>
    <w:p w14:paraId="42951F26" w14:textId="77777777" w:rsidR="001856E9" w:rsidRPr="001856E9" w:rsidRDefault="001856E9" w:rsidP="004C180A">
      <w:pPr>
        <w:pStyle w:val="Code"/>
        <w:rPr>
          <w:lang w:eastAsia="en-GB"/>
        </w:rPr>
      </w:pPr>
    </w:p>
    <w:p w14:paraId="0A0A4190" w14:textId="77777777" w:rsidR="00251F76" w:rsidRDefault="001856E9" w:rsidP="004C180A">
      <w:pPr>
        <w:pStyle w:val="Code"/>
        <w:rPr>
          <w:lang w:eastAsia="en-GB"/>
        </w:rPr>
      </w:pPr>
      <w:r w:rsidRPr="001856E9">
        <w:rPr>
          <w:lang w:eastAsia="en-GB"/>
        </w:rPr>
        <w:t>test result: ok. 1 passed; 0 failed; 1 ignored; 0 measured; 0</w:t>
      </w:r>
    </w:p>
    <w:p w14:paraId="6DD8BAC9" w14:textId="3510DEAD" w:rsidR="001856E9" w:rsidRPr="001856E9" w:rsidRDefault="001856E9" w:rsidP="00251F76">
      <w:pPr>
        <w:pStyle w:val="Code"/>
        <w:rPr>
          <w:lang w:eastAsia="en-GB"/>
        </w:rPr>
      </w:pPr>
      <w:r w:rsidRPr="001856E9">
        <w:rPr>
          <w:lang w:eastAsia="en-GB"/>
        </w:rPr>
        <w:t>filtered out;</w:t>
      </w:r>
      <w:r w:rsidR="00251F76">
        <w:rPr>
          <w:lang w:eastAsia="en-GB"/>
        </w:rPr>
        <w:t xml:space="preserve"> </w:t>
      </w:r>
      <w:r w:rsidRPr="001856E9">
        <w:rPr>
          <w:lang w:eastAsia="en-GB"/>
        </w:rPr>
        <w:t>finished in 0.00s</w:t>
      </w:r>
    </w:p>
    <w:p w14:paraId="2E82A3E3" w14:textId="15B66C0D" w:rsidR="001856E9" w:rsidRPr="001856E9" w:rsidRDefault="001856E9" w:rsidP="001856E9">
      <w:pPr>
        <w:pStyle w:val="Body"/>
        <w:rPr>
          <w:lang w:eastAsia="en-GB"/>
        </w:rPr>
      </w:pPr>
      <w:r w:rsidRPr="001856E9">
        <w:t xml:space="preserve">The </w:t>
      </w:r>
      <w:r w:rsidRPr="00B12904">
        <w:rPr>
          <w:rStyle w:val="Literal"/>
        </w:rPr>
        <w:t>expensive_test</w:t>
      </w:r>
      <w:r w:rsidRPr="001856E9">
        <w:t xml:space="preserve"> function is listed as </w:t>
      </w:r>
      <w:r w:rsidRPr="00B12904">
        <w:rPr>
          <w:rStyle w:val="Literal"/>
        </w:rPr>
        <w:t>ignored</w:t>
      </w:r>
      <w:r w:rsidRPr="001856E9">
        <w:t xml:space="preserve">. If we want to run only the ignored tests, we can use </w:t>
      </w:r>
      <w:r w:rsidRPr="00B12904">
        <w:rPr>
          <w:rStyle w:val="Literal"/>
        </w:rPr>
        <w:t>cargo test -- --ignored</w:t>
      </w:r>
      <w:r w:rsidRPr="001856E9">
        <w:rPr>
          <w:lang w:eastAsia="en-GB"/>
        </w:rPr>
        <w:t>:</w:t>
      </w:r>
    </w:p>
    <w:p w14:paraId="64D60079" w14:textId="77777777" w:rsidR="001856E9" w:rsidRPr="001856E9" w:rsidRDefault="001856E9" w:rsidP="00B12904">
      <w:pPr>
        <w:pStyle w:val="Code"/>
        <w:rPr>
          <w:lang w:eastAsia="en-GB"/>
        </w:rPr>
      </w:pPr>
      <w:r w:rsidRPr="001856E9">
        <w:rPr>
          <w:lang w:eastAsia="en-GB"/>
        </w:rPr>
        <w:t xml:space="preserve">$ </w:t>
      </w:r>
      <w:r w:rsidRPr="00E21567">
        <w:rPr>
          <w:rStyle w:val="LiteralBold"/>
        </w:rPr>
        <w:t>cargo test -- --ignored</w:t>
      </w:r>
    </w:p>
    <w:p w14:paraId="00DD06F7" w14:textId="77777777" w:rsidR="001856E9" w:rsidRPr="001856E9" w:rsidRDefault="001856E9" w:rsidP="00B12904">
      <w:pPr>
        <w:pStyle w:val="Code"/>
        <w:rPr>
          <w:lang w:eastAsia="en-GB"/>
        </w:rPr>
      </w:pPr>
      <w:r w:rsidRPr="001856E9">
        <w:rPr>
          <w:lang w:eastAsia="en-GB"/>
        </w:rPr>
        <w:t xml:space="preserve">    Finished test [unoptimized + debuginfo] target(s) in 0.61s</w:t>
      </w:r>
    </w:p>
    <w:p w14:paraId="206DF572" w14:textId="77777777" w:rsidR="00294284" w:rsidRDefault="001856E9" w:rsidP="00B12904">
      <w:pPr>
        <w:pStyle w:val="Code"/>
        <w:rPr>
          <w:lang w:eastAsia="en-GB"/>
        </w:rPr>
      </w:pPr>
      <w:r w:rsidRPr="001856E9">
        <w:rPr>
          <w:lang w:eastAsia="en-GB"/>
        </w:rPr>
        <w:t xml:space="preserve">     Running unittests</w:t>
      </w:r>
      <w:r w:rsidR="00EC64D8" w:rsidRPr="00EC64D8">
        <w:rPr>
          <w:lang w:eastAsia="en-GB"/>
        </w:rPr>
        <w:t xml:space="preserve"> src/lib.rs</w:t>
      </w:r>
      <w:r w:rsidRPr="001856E9">
        <w:rPr>
          <w:lang w:eastAsia="en-GB"/>
        </w:rPr>
        <w:t xml:space="preserve"> (target/debug/deps/adder-</w:t>
      </w:r>
    </w:p>
    <w:p w14:paraId="3A60DF83" w14:textId="0EE91F99" w:rsidR="001856E9" w:rsidRPr="001856E9" w:rsidRDefault="001856E9" w:rsidP="00B12904">
      <w:pPr>
        <w:pStyle w:val="Code"/>
        <w:rPr>
          <w:lang w:eastAsia="en-GB"/>
        </w:rPr>
      </w:pPr>
      <w:r w:rsidRPr="001856E9">
        <w:rPr>
          <w:lang w:eastAsia="en-GB"/>
        </w:rPr>
        <w:t>92948b65e88960b4)</w:t>
      </w:r>
    </w:p>
    <w:p w14:paraId="316B7DC2" w14:textId="77777777" w:rsidR="001856E9" w:rsidRPr="001856E9" w:rsidRDefault="001856E9" w:rsidP="00B12904">
      <w:pPr>
        <w:pStyle w:val="Code"/>
        <w:rPr>
          <w:lang w:eastAsia="en-GB"/>
        </w:rPr>
      </w:pPr>
    </w:p>
    <w:p w14:paraId="03C44044" w14:textId="77777777" w:rsidR="001856E9" w:rsidRPr="001856E9" w:rsidRDefault="001856E9" w:rsidP="00B12904">
      <w:pPr>
        <w:pStyle w:val="Code"/>
        <w:rPr>
          <w:lang w:eastAsia="en-GB"/>
        </w:rPr>
      </w:pPr>
      <w:r w:rsidRPr="001856E9">
        <w:rPr>
          <w:lang w:eastAsia="en-GB"/>
        </w:rPr>
        <w:t>running 1 test</w:t>
      </w:r>
    </w:p>
    <w:p w14:paraId="1AE21A71" w14:textId="77777777" w:rsidR="001856E9" w:rsidRPr="001856E9" w:rsidRDefault="001856E9" w:rsidP="00B12904">
      <w:pPr>
        <w:pStyle w:val="Code"/>
        <w:rPr>
          <w:lang w:eastAsia="en-GB"/>
        </w:rPr>
      </w:pPr>
      <w:r w:rsidRPr="001856E9">
        <w:rPr>
          <w:lang w:eastAsia="en-GB"/>
        </w:rPr>
        <w:t>test expensive_test ... ok</w:t>
      </w:r>
    </w:p>
    <w:p w14:paraId="6F1D1B31" w14:textId="77777777" w:rsidR="001856E9" w:rsidRPr="001856E9" w:rsidRDefault="001856E9" w:rsidP="00B12904">
      <w:pPr>
        <w:pStyle w:val="Code"/>
        <w:rPr>
          <w:lang w:eastAsia="en-GB"/>
        </w:rPr>
      </w:pPr>
    </w:p>
    <w:p w14:paraId="2FF83C0B" w14:textId="633B5036" w:rsidR="00E21567" w:rsidRDefault="001856E9" w:rsidP="00B12904">
      <w:pPr>
        <w:pStyle w:val="Code"/>
        <w:rPr>
          <w:lang w:eastAsia="en-GB"/>
        </w:rPr>
      </w:pPr>
      <w:r w:rsidRPr="001856E9">
        <w:rPr>
          <w:lang w:eastAsia="en-GB"/>
        </w:rPr>
        <w:t>test result: ok. 1 passed; 0 failed; 0 ignored; 0 measured; 1</w:t>
      </w:r>
    </w:p>
    <w:p w14:paraId="4AA92534" w14:textId="44349300" w:rsidR="001856E9" w:rsidRPr="001856E9" w:rsidRDefault="001856E9" w:rsidP="00B12904">
      <w:pPr>
        <w:pStyle w:val="Code"/>
        <w:rPr>
          <w:lang w:eastAsia="en-GB"/>
        </w:rPr>
      </w:pPr>
      <w:r w:rsidRPr="001856E9">
        <w:rPr>
          <w:lang w:eastAsia="en-GB"/>
        </w:rPr>
        <w:t>filtered out; finished in 0.00s</w:t>
      </w:r>
    </w:p>
    <w:p w14:paraId="56052636" w14:textId="75811EC0" w:rsidR="001856E9" w:rsidRPr="001856E9" w:rsidRDefault="001856E9" w:rsidP="001856E9">
      <w:pPr>
        <w:pStyle w:val="Body"/>
        <w:rPr>
          <w:lang w:eastAsia="en-GB"/>
        </w:rPr>
      </w:pPr>
      <w:r w:rsidRPr="001856E9">
        <w:t xml:space="preserve">By controlling which tests run, you can make sure your </w:t>
      </w:r>
      <w:r w:rsidRPr="00B12904">
        <w:rPr>
          <w:rStyle w:val="Literal"/>
        </w:rPr>
        <w:t>cargo test</w:t>
      </w:r>
      <w:r w:rsidRPr="001856E9">
        <w:t xml:space="preserve"> results will be </w:t>
      </w:r>
      <w:r w:rsidR="00F23684">
        <w:t>returned quickly</w:t>
      </w:r>
      <w:r w:rsidRPr="001856E9">
        <w:t xml:space="preserve">. When you’re at a point where it makes sense to check the results of the </w:t>
      </w:r>
      <w:r w:rsidRPr="00B12904">
        <w:rPr>
          <w:rStyle w:val="Literal"/>
        </w:rPr>
        <w:t>ignored</w:t>
      </w:r>
      <w:r w:rsidRPr="001856E9">
        <w:t xml:space="preserve"> tests and you have time to wait for the results, you can run </w:t>
      </w:r>
      <w:r w:rsidRPr="00B12904">
        <w:rPr>
          <w:rStyle w:val="Literal"/>
        </w:rPr>
        <w:t>cargo test -- --ignored</w:t>
      </w:r>
      <w:r w:rsidRPr="001856E9">
        <w:t xml:space="preserve"> instead. If you want to run all tests whether they’re ignored or not, you can run </w:t>
      </w:r>
      <w:r w:rsidRPr="00B12904">
        <w:rPr>
          <w:rStyle w:val="Literal"/>
        </w:rPr>
        <w:t>cargo test -- --include-ignored</w:t>
      </w:r>
      <w:r w:rsidRPr="001856E9">
        <w:rPr>
          <w:lang w:eastAsia="en-GB"/>
        </w:rPr>
        <w:t>.</w:t>
      </w:r>
      <w:r w:rsidR="00972F92">
        <w:rPr>
          <w:lang w:eastAsia="en-GB"/>
        </w:rPr>
        <w:fldChar w:fldCharType="begin"/>
      </w:r>
      <w:r w:rsidR="00972F92">
        <w:instrText xml:space="preserve"> XE "tests:ignoring endRange" </w:instrText>
      </w:r>
      <w:r w:rsidR="00972F92">
        <w:rPr>
          <w:lang w:eastAsia="en-GB"/>
        </w:rPr>
        <w:fldChar w:fldCharType="end"/>
      </w:r>
      <w:r w:rsidR="00972F92">
        <w:rPr>
          <w:lang w:eastAsia="en-GB"/>
        </w:rPr>
        <w:fldChar w:fldCharType="begin"/>
      </w:r>
      <w:r w:rsidR="00972F92">
        <w:instrText xml:space="preserve"> XE "ignore attribute endRange" </w:instrText>
      </w:r>
      <w:r w:rsidR="00972F92">
        <w:rPr>
          <w:lang w:eastAsia="en-GB"/>
        </w:rPr>
        <w:fldChar w:fldCharType="end"/>
      </w:r>
      <w:r w:rsidR="00BA0C71">
        <w:rPr>
          <w:lang w:eastAsia="en-GB"/>
        </w:rPr>
        <w:fldChar w:fldCharType="begin"/>
      </w:r>
      <w:r w:rsidR="00BA0C71">
        <w:instrText xml:space="preserve"> XE "Cargo:commands:test endRange" </w:instrText>
      </w:r>
      <w:r w:rsidR="00BA0C71">
        <w:rPr>
          <w:lang w:eastAsia="en-GB"/>
        </w:rPr>
        <w:fldChar w:fldCharType="end"/>
      </w:r>
      <w:r w:rsidR="005E04D9">
        <w:rPr>
          <w:lang w:eastAsia="en-GB"/>
        </w:rPr>
        <w:fldChar w:fldCharType="begin"/>
      </w:r>
      <w:r w:rsidR="005E04D9">
        <w:instrText xml:space="preserve"> XE "tests:running endRange" </w:instrText>
      </w:r>
      <w:r w:rsidR="005E04D9">
        <w:rPr>
          <w:lang w:eastAsia="en-GB"/>
        </w:rPr>
        <w:fldChar w:fldCharType="end"/>
      </w:r>
    </w:p>
    <w:bookmarkStart w:id="88" w:name="test-organization"/>
    <w:bookmarkStart w:id="89" w:name="_Toc106891149"/>
    <w:bookmarkEnd w:id="88"/>
    <w:p w14:paraId="1E97DC28" w14:textId="04DCA72D" w:rsidR="001856E9" w:rsidRPr="001856E9" w:rsidRDefault="001D3F0B" w:rsidP="001856E9">
      <w:pPr>
        <w:pStyle w:val="HeadA"/>
        <w:rPr>
          <w:lang w:eastAsia="en-GB"/>
        </w:rPr>
      </w:pPr>
      <w:r>
        <w:rPr>
          <w:lang w:eastAsia="en-GB"/>
        </w:rPr>
        <w:fldChar w:fldCharType="begin"/>
      </w:r>
      <w:r>
        <w:instrText xml:space="preserve"> XE "tests:organizing startRange" </w:instrText>
      </w:r>
      <w:r>
        <w:rPr>
          <w:lang w:eastAsia="en-GB"/>
        </w:rPr>
        <w:fldChar w:fldCharType="end"/>
      </w:r>
      <w:r w:rsidR="001856E9" w:rsidRPr="001856E9">
        <w:rPr>
          <w:lang w:eastAsia="en-GB"/>
        </w:rPr>
        <w:t>Test Organization</w:t>
      </w:r>
      <w:bookmarkEnd w:id="89"/>
    </w:p>
    <w:p w14:paraId="42E5ABA5" w14:textId="6ACECE0D" w:rsidR="001856E9" w:rsidRPr="001856E9" w:rsidRDefault="001856E9" w:rsidP="001856E9">
      <w:pPr>
        <w:pStyle w:val="Body"/>
        <w:rPr>
          <w:lang w:eastAsia="en-GB"/>
        </w:rPr>
      </w:pPr>
      <w:r w:rsidRPr="001856E9">
        <w:t xml:space="preserve">As mentioned at the start of the chapter, testing is a complex discipline, and different people use different terminology and organization. </w:t>
      </w:r>
      <w:r w:rsidR="00CB2108">
        <w:rPr>
          <w:lang w:eastAsia="en-GB"/>
        </w:rPr>
        <w:fldChar w:fldCharType="begin"/>
      </w:r>
      <w:r w:rsidR="00CB2108">
        <w:instrText xml:space="preserve"> XE "tests:unit startRange" </w:instrText>
      </w:r>
      <w:r w:rsidR="00CB2108">
        <w:rPr>
          <w:lang w:eastAsia="en-GB"/>
        </w:rPr>
        <w:fldChar w:fldCharType="end"/>
      </w:r>
      <w:r w:rsidR="00CB2108">
        <w:rPr>
          <w:lang w:eastAsia="en-GB"/>
        </w:rPr>
        <w:fldChar w:fldCharType="begin"/>
      </w:r>
      <w:r w:rsidR="00CB2108">
        <w:instrText xml:space="preserve"> XE "unit tests startRange" </w:instrText>
      </w:r>
      <w:r w:rsidR="00CB2108">
        <w:rPr>
          <w:lang w:eastAsia="en-GB"/>
        </w:rPr>
        <w:fldChar w:fldCharType="end"/>
      </w:r>
      <w:r w:rsidRPr="001856E9">
        <w:t xml:space="preserve">The Rust community thinks about tests in terms of two main categories: unit tests and integration tests. </w:t>
      </w:r>
      <w:r w:rsidRPr="00055B79">
        <w:rPr>
          <w:rStyle w:val="Italic"/>
        </w:rPr>
        <w:t>Unit tests</w:t>
      </w:r>
      <w:r w:rsidRPr="001856E9">
        <w:t xml:space="preserve"> are small and more focused, testing one module in isolation at a time, and can test private interfaces. </w:t>
      </w:r>
      <w:r w:rsidR="005C4737">
        <w:rPr>
          <w:lang w:eastAsia="en-GB"/>
        </w:rPr>
        <w:fldChar w:fldCharType="begin"/>
      </w:r>
      <w:r w:rsidR="005C4737">
        <w:instrText xml:space="preserve"> XE "tests:integration startRange" </w:instrText>
      </w:r>
      <w:r w:rsidR="005C4737">
        <w:rPr>
          <w:lang w:eastAsia="en-GB"/>
        </w:rPr>
        <w:fldChar w:fldCharType="end"/>
      </w:r>
      <w:r w:rsidR="005C4737">
        <w:rPr>
          <w:lang w:eastAsia="en-GB"/>
        </w:rPr>
        <w:fldChar w:fldCharType="begin"/>
      </w:r>
      <w:r w:rsidR="005C4737">
        <w:instrText xml:space="preserve"> XE "integration tests startRange" </w:instrText>
      </w:r>
      <w:r w:rsidR="005C4737">
        <w:rPr>
          <w:lang w:eastAsia="en-GB"/>
        </w:rPr>
        <w:fldChar w:fldCharType="end"/>
      </w:r>
      <w:r w:rsidRPr="00055B79">
        <w:rPr>
          <w:rStyle w:val="Italic"/>
        </w:rPr>
        <w:t>Integration tests</w:t>
      </w:r>
      <w:r w:rsidRPr="001856E9">
        <w:rPr>
          <w:lang w:eastAsia="en-GB"/>
        </w:rPr>
        <w:t xml:space="preserve"> are entirely</w:t>
      </w:r>
      <w:r>
        <w:rPr>
          <w:lang w:eastAsia="en-GB"/>
        </w:rPr>
        <w:t xml:space="preserve"> </w:t>
      </w:r>
      <w:r w:rsidRPr="001856E9">
        <w:rPr>
          <w:lang w:eastAsia="en-GB"/>
        </w:rPr>
        <w:t>external to your library and use your code in the same way any other external</w:t>
      </w:r>
      <w:r>
        <w:rPr>
          <w:lang w:eastAsia="en-GB"/>
        </w:rPr>
        <w:t xml:space="preserve"> </w:t>
      </w:r>
      <w:r w:rsidRPr="001856E9">
        <w:rPr>
          <w:lang w:eastAsia="en-GB"/>
        </w:rPr>
        <w:t>code would, using only the public interface and potentially exercising multiple</w:t>
      </w:r>
      <w:r>
        <w:rPr>
          <w:lang w:eastAsia="en-GB"/>
        </w:rPr>
        <w:t xml:space="preserve"> </w:t>
      </w:r>
      <w:r w:rsidRPr="001856E9">
        <w:rPr>
          <w:lang w:eastAsia="en-GB"/>
        </w:rPr>
        <w:t>modules per test.</w:t>
      </w:r>
      <w:r w:rsidR="005C4737">
        <w:rPr>
          <w:lang w:eastAsia="en-GB"/>
        </w:rPr>
        <w:fldChar w:fldCharType="begin"/>
      </w:r>
      <w:r w:rsidR="005C4737">
        <w:instrText xml:space="preserve"> XE "tests:integration endRange" </w:instrText>
      </w:r>
      <w:r w:rsidR="005C4737">
        <w:rPr>
          <w:lang w:eastAsia="en-GB"/>
        </w:rPr>
        <w:fldChar w:fldCharType="end"/>
      </w:r>
      <w:r w:rsidR="005C4737">
        <w:rPr>
          <w:lang w:eastAsia="en-GB"/>
        </w:rPr>
        <w:fldChar w:fldCharType="begin"/>
      </w:r>
      <w:r w:rsidR="005C4737">
        <w:instrText xml:space="preserve"> </w:instrText>
      </w:r>
      <w:r w:rsidR="005C4737">
        <w:lastRenderedPageBreak/>
        <w:instrText xml:space="preserve">XE "integration tests endRange" </w:instrText>
      </w:r>
      <w:r w:rsidR="005C4737">
        <w:rPr>
          <w:lang w:eastAsia="en-GB"/>
        </w:rPr>
        <w:fldChar w:fldCharType="end"/>
      </w:r>
    </w:p>
    <w:p w14:paraId="7FF6ACDC" w14:textId="1ADCFFDD" w:rsidR="001856E9" w:rsidRPr="001856E9" w:rsidRDefault="001856E9" w:rsidP="001856E9">
      <w:pPr>
        <w:pStyle w:val="Body"/>
        <w:rPr>
          <w:lang w:eastAsia="en-GB"/>
        </w:rPr>
      </w:pPr>
      <w:r w:rsidRPr="001856E9">
        <w:rPr>
          <w:lang w:eastAsia="en-GB"/>
        </w:rPr>
        <w:t>Writing both kinds of tests is important to ensure that the pieces of your</w:t>
      </w:r>
      <w:r>
        <w:rPr>
          <w:lang w:eastAsia="en-GB"/>
        </w:rPr>
        <w:t xml:space="preserve"> </w:t>
      </w:r>
      <w:r w:rsidRPr="001856E9">
        <w:rPr>
          <w:lang w:eastAsia="en-GB"/>
        </w:rPr>
        <w:t>library are doing what you expect them to, separately and together.</w:t>
      </w:r>
    </w:p>
    <w:p w14:paraId="35525E8C" w14:textId="77777777" w:rsidR="001856E9" w:rsidRPr="001856E9" w:rsidRDefault="001856E9" w:rsidP="00B12904">
      <w:pPr>
        <w:pStyle w:val="HeadB"/>
        <w:rPr>
          <w:lang w:eastAsia="en-GB"/>
        </w:rPr>
      </w:pPr>
      <w:bookmarkStart w:id="90" w:name="unit-tests"/>
      <w:bookmarkStart w:id="91" w:name="_Toc106891150"/>
      <w:bookmarkEnd w:id="90"/>
      <w:r w:rsidRPr="001856E9">
        <w:rPr>
          <w:lang w:eastAsia="en-GB"/>
        </w:rPr>
        <w:t>Unit Tests</w:t>
      </w:r>
      <w:bookmarkEnd w:id="91"/>
    </w:p>
    <w:p w14:paraId="3401E69E" w14:textId="5FA6A416" w:rsidR="001856E9" w:rsidRPr="001856E9" w:rsidRDefault="001856E9" w:rsidP="001856E9">
      <w:pPr>
        <w:pStyle w:val="Body"/>
        <w:rPr>
          <w:lang w:eastAsia="en-GB"/>
        </w:rPr>
      </w:pPr>
      <w:r w:rsidRPr="001856E9">
        <w:t xml:space="preserve">The purpose of unit tests is to test each unit of code in isolation from the rest of the code to quickly pinpoint where code is and isn’t working as expected. You’ll put unit tests in the </w:t>
      </w:r>
      <w:r w:rsidRPr="00055B79">
        <w:rPr>
          <w:rStyle w:val="Italic"/>
        </w:rPr>
        <w:t>src</w:t>
      </w:r>
      <w:r w:rsidRPr="001856E9">
        <w:t xml:space="preserve"> directory in each file with the code that they’re testing. </w:t>
      </w:r>
      <w:r w:rsidR="00DB7FA0">
        <w:rPr>
          <w:lang w:eastAsia="en-GB"/>
        </w:rPr>
        <w:fldChar w:fldCharType="begin"/>
      </w:r>
      <w:r w:rsidR="00DB7FA0">
        <w:instrText xml:space="preserve"> XE "cfg (configuration) attribute startRange" </w:instrText>
      </w:r>
      <w:r w:rsidR="00DB7FA0">
        <w:rPr>
          <w:lang w:eastAsia="en-GB"/>
        </w:rPr>
        <w:fldChar w:fldCharType="end"/>
      </w:r>
      <w:r w:rsidR="00DB7FA0">
        <w:rPr>
          <w:lang w:eastAsia="en-GB"/>
        </w:rPr>
        <w:fldChar w:fldCharType="begin"/>
      </w:r>
      <w:r w:rsidR="00DB7FA0">
        <w:instrText xml:space="preserve"> XE "configuration (cfg) attribute startRange" </w:instrText>
      </w:r>
      <w:r w:rsidR="00DB7FA0">
        <w:rPr>
          <w:lang w:eastAsia="en-GB"/>
        </w:rPr>
        <w:fldChar w:fldCharType="end"/>
      </w:r>
      <w:r w:rsidRPr="001856E9">
        <w:t xml:space="preserve">The convention is to create a module named </w:t>
      </w:r>
      <w:r w:rsidRPr="00B12904">
        <w:rPr>
          <w:rStyle w:val="Literal"/>
        </w:rPr>
        <w:t>tests</w:t>
      </w:r>
      <w:r w:rsidRPr="001856E9">
        <w:t xml:space="preserve"> in each file to contain the test functions and to annotate the module with </w:t>
      </w:r>
      <w:r w:rsidRPr="00B12904">
        <w:rPr>
          <w:rStyle w:val="Literal"/>
        </w:rPr>
        <w:t>cfg(test)</w:t>
      </w:r>
      <w:r w:rsidRPr="001856E9">
        <w:rPr>
          <w:lang w:eastAsia="en-GB"/>
        </w:rPr>
        <w:t>.</w:t>
      </w:r>
    </w:p>
    <w:p w14:paraId="47F9195C" w14:textId="77777777" w:rsidR="001856E9" w:rsidRPr="001856E9" w:rsidRDefault="001856E9" w:rsidP="00996AFD">
      <w:pPr>
        <w:pStyle w:val="HeadC"/>
        <w:rPr>
          <w:lang w:eastAsia="en-GB"/>
        </w:rPr>
      </w:pPr>
      <w:bookmarkStart w:id="92" w:name="the-tests-module-and-`#[cfg(test)]`"/>
      <w:bookmarkStart w:id="93" w:name="_Toc106891151"/>
      <w:bookmarkEnd w:id="92"/>
      <w:r w:rsidRPr="001856E9">
        <w:rPr>
          <w:lang w:eastAsia="en-GB"/>
        </w:rPr>
        <w:t>The Tests Module and #[cfg(test)]</w:t>
      </w:r>
      <w:bookmarkEnd w:id="93"/>
    </w:p>
    <w:p w14:paraId="3A4EAFB8" w14:textId="1B2524D6" w:rsidR="001856E9" w:rsidRPr="001856E9" w:rsidRDefault="001856E9" w:rsidP="001856E9">
      <w:pPr>
        <w:pStyle w:val="Body"/>
        <w:rPr>
          <w:lang w:eastAsia="en-GB"/>
        </w:rPr>
      </w:pPr>
      <w:r w:rsidRPr="001856E9">
        <w:t xml:space="preserve">The </w:t>
      </w:r>
      <w:r w:rsidRPr="00B12904">
        <w:rPr>
          <w:rStyle w:val="Literal"/>
        </w:rPr>
        <w:t>#[cfg(test)]</w:t>
      </w:r>
      <w:r w:rsidRPr="001856E9">
        <w:t xml:space="preserve"> annotation on the </w:t>
      </w:r>
      <w:r w:rsidRPr="00F75B08">
        <w:rPr>
          <w:rStyle w:val="Literal"/>
        </w:rPr>
        <w:t>tests</w:t>
      </w:r>
      <w:r w:rsidRPr="001856E9">
        <w:t xml:space="preserve"> module tells Rust to compile and run the test code only when you run </w:t>
      </w:r>
      <w:r w:rsidRPr="00B12904">
        <w:rPr>
          <w:rStyle w:val="Literal"/>
        </w:rPr>
        <w:t>cargo test</w:t>
      </w:r>
      <w:r w:rsidRPr="001856E9">
        <w:t xml:space="preserve">, not when you run </w:t>
      </w:r>
      <w:r w:rsidRPr="00B12904">
        <w:rPr>
          <w:rStyle w:val="Literal"/>
        </w:rPr>
        <w:t>cargo build</w:t>
      </w:r>
      <w:r w:rsidRPr="001856E9">
        <w:t xml:space="preserve">. This saves compile time when you only want to build the library and saves space in the </w:t>
      </w:r>
      <w:r w:rsidR="00604159" w:rsidRPr="001856E9">
        <w:t>result</w:t>
      </w:r>
      <w:r w:rsidR="00604159">
        <w:t>ant</w:t>
      </w:r>
      <w:r w:rsidR="00604159" w:rsidRPr="001856E9">
        <w:t xml:space="preserve"> </w:t>
      </w:r>
      <w:r w:rsidRPr="001856E9">
        <w:t xml:space="preserve">compiled artifact because the tests are not included. You’ll see that because integration tests go in a different directory, they don’t need the </w:t>
      </w:r>
      <w:r w:rsidRPr="00B12904">
        <w:rPr>
          <w:rStyle w:val="Literal"/>
        </w:rPr>
        <w:t>#[cfg(test)]</w:t>
      </w:r>
      <w:r w:rsidRPr="001856E9">
        <w:t xml:space="preserve"> annotation. However, because unit tests go in the same files as the code, you’ll use </w:t>
      </w:r>
      <w:r w:rsidRPr="00B12904">
        <w:rPr>
          <w:rStyle w:val="Literal"/>
        </w:rPr>
        <w:t>#[cfg(test)]</w:t>
      </w:r>
      <w:r w:rsidRPr="001856E9">
        <w:rPr>
          <w:lang w:eastAsia="en-GB"/>
        </w:rPr>
        <w:t xml:space="preserve"> to specify that they shouldn’t be</w:t>
      </w:r>
      <w:r>
        <w:rPr>
          <w:lang w:eastAsia="en-GB"/>
        </w:rPr>
        <w:t xml:space="preserve"> </w:t>
      </w:r>
      <w:r w:rsidRPr="001856E9">
        <w:rPr>
          <w:lang w:eastAsia="en-GB"/>
        </w:rPr>
        <w:t>included in the compiled result.</w:t>
      </w:r>
    </w:p>
    <w:p w14:paraId="77B802C0" w14:textId="02F81E30" w:rsidR="001856E9" w:rsidRPr="001856E9" w:rsidRDefault="001856E9" w:rsidP="001856E9">
      <w:pPr>
        <w:pStyle w:val="Body"/>
        <w:rPr>
          <w:lang w:eastAsia="en-GB"/>
        </w:rPr>
      </w:pPr>
      <w:r w:rsidRPr="001856E9">
        <w:rPr>
          <w:lang w:eastAsia="en-GB"/>
        </w:rPr>
        <w:t xml:space="preserve">Recall that when we generated the new </w:t>
      </w:r>
      <w:r w:rsidRPr="00B12904">
        <w:rPr>
          <w:rStyle w:val="Literal"/>
        </w:rPr>
        <w:t>adder</w:t>
      </w:r>
      <w:r w:rsidRPr="001856E9">
        <w:rPr>
          <w:lang w:eastAsia="en-GB"/>
        </w:rPr>
        <w:t xml:space="preserve"> project in the first section of</w:t>
      </w:r>
      <w:r>
        <w:rPr>
          <w:lang w:eastAsia="en-GB"/>
        </w:rPr>
        <w:t xml:space="preserve"> </w:t>
      </w:r>
      <w:r w:rsidRPr="001856E9">
        <w:rPr>
          <w:lang w:eastAsia="en-GB"/>
        </w:rPr>
        <w:t>this chapter, Cargo generated this code for us:</w:t>
      </w:r>
    </w:p>
    <w:p w14:paraId="694E88F1" w14:textId="2B30F744" w:rsidR="001856E9" w:rsidRPr="001856E9" w:rsidRDefault="00996AFD" w:rsidP="008260F0">
      <w:pPr>
        <w:pStyle w:val="CodeLabel"/>
        <w:rPr>
          <w:lang w:eastAsia="en-GB"/>
        </w:rPr>
      </w:pPr>
      <w:r>
        <w:rPr>
          <w:lang w:eastAsia="en-GB"/>
        </w:rPr>
        <w:t>src</w:t>
      </w:r>
      <w:r w:rsidR="001856E9" w:rsidRPr="001856E9">
        <w:rPr>
          <w:lang w:eastAsia="en-GB"/>
        </w:rPr>
        <w:t>/lib.rs</w:t>
      </w:r>
    </w:p>
    <w:p w14:paraId="04E875DF" w14:textId="77777777" w:rsidR="001856E9" w:rsidRPr="001856E9" w:rsidRDefault="001856E9" w:rsidP="00B12904">
      <w:pPr>
        <w:pStyle w:val="Code"/>
        <w:rPr>
          <w:lang w:eastAsia="en-GB"/>
        </w:rPr>
      </w:pPr>
      <w:r w:rsidRPr="001856E9">
        <w:rPr>
          <w:lang w:eastAsia="en-GB"/>
        </w:rPr>
        <w:t>#[cfg(test)]</w:t>
      </w:r>
    </w:p>
    <w:p w14:paraId="64FEAA33" w14:textId="77777777" w:rsidR="001856E9" w:rsidRPr="001856E9" w:rsidRDefault="001856E9" w:rsidP="00B12904">
      <w:pPr>
        <w:pStyle w:val="Code"/>
        <w:rPr>
          <w:lang w:eastAsia="en-GB"/>
        </w:rPr>
      </w:pPr>
      <w:r w:rsidRPr="001856E9">
        <w:rPr>
          <w:lang w:eastAsia="en-GB"/>
        </w:rPr>
        <w:t>mod tests {</w:t>
      </w:r>
    </w:p>
    <w:p w14:paraId="18D45D97" w14:textId="77777777" w:rsidR="001856E9" w:rsidRPr="001856E9" w:rsidRDefault="001856E9" w:rsidP="00B12904">
      <w:pPr>
        <w:pStyle w:val="Code"/>
        <w:rPr>
          <w:lang w:eastAsia="en-GB"/>
        </w:rPr>
      </w:pPr>
      <w:r w:rsidRPr="001856E9">
        <w:rPr>
          <w:lang w:eastAsia="en-GB"/>
        </w:rPr>
        <w:t xml:space="preserve">    #[test]</w:t>
      </w:r>
    </w:p>
    <w:p w14:paraId="26173563" w14:textId="14FDBF21" w:rsidR="001856E9" w:rsidRDefault="001856E9" w:rsidP="00B12904">
      <w:pPr>
        <w:pStyle w:val="Code"/>
        <w:rPr>
          <w:lang w:eastAsia="en-GB"/>
        </w:rPr>
      </w:pPr>
      <w:r w:rsidRPr="001856E9">
        <w:rPr>
          <w:lang w:eastAsia="en-GB"/>
        </w:rPr>
        <w:t xml:space="preserve">    fn it_works() {</w:t>
      </w:r>
    </w:p>
    <w:p w14:paraId="2B8974B0" w14:textId="093CABE5" w:rsidR="007579BA" w:rsidRPr="001856E9" w:rsidRDefault="007579BA" w:rsidP="007579BA">
      <w:pPr>
        <w:pStyle w:val="Code"/>
        <w:rPr>
          <w:lang w:eastAsia="en-GB"/>
        </w:rPr>
      </w:pPr>
      <w:r>
        <w:rPr>
          <w:lang w:eastAsia="en-GB"/>
        </w:rPr>
        <w:t xml:space="preserve">        </w:t>
      </w:r>
      <w:r w:rsidRPr="001856E9">
        <w:rPr>
          <w:lang w:eastAsia="en-GB"/>
        </w:rPr>
        <w:t>let result = 2 + 2;</w:t>
      </w:r>
    </w:p>
    <w:p w14:paraId="534E4DE4" w14:textId="601715A9" w:rsidR="007579BA" w:rsidRPr="001856E9" w:rsidRDefault="007579BA" w:rsidP="007579BA">
      <w:pPr>
        <w:pStyle w:val="Code"/>
        <w:rPr>
          <w:lang w:eastAsia="en-GB"/>
        </w:rPr>
      </w:pPr>
      <w:r w:rsidRPr="001856E9">
        <w:rPr>
          <w:lang w:eastAsia="en-GB"/>
        </w:rPr>
        <w:t xml:space="preserve">  </w:t>
      </w:r>
      <w:r>
        <w:rPr>
          <w:lang w:eastAsia="en-GB"/>
        </w:rPr>
        <w:t xml:space="preserve">      </w:t>
      </w:r>
      <w:r w:rsidRPr="001856E9">
        <w:rPr>
          <w:lang w:eastAsia="en-GB"/>
        </w:rPr>
        <w:t>assert_eq!(result, 4);</w:t>
      </w:r>
    </w:p>
    <w:p w14:paraId="20581C84" w14:textId="77777777" w:rsidR="001856E9" w:rsidRPr="001856E9" w:rsidRDefault="001856E9" w:rsidP="00B12904">
      <w:pPr>
        <w:pStyle w:val="Code"/>
        <w:rPr>
          <w:lang w:eastAsia="en-GB"/>
        </w:rPr>
      </w:pPr>
      <w:r w:rsidRPr="001856E9">
        <w:rPr>
          <w:lang w:eastAsia="en-GB"/>
        </w:rPr>
        <w:t xml:space="preserve">    }</w:t>
      </w:r>
    </w:p>
    <w:p w14:paraId="6F4AC759" w14:textId="77777777" w:rsidR="001856E9" w:rsidRPr="001856E9" w:rsidRDefault="001856E9" w:rsidP="00B12904">
      <w:pPr>
        <w:pStyle w:val="Code"/>
        <w:rPr>
          <w:lang w:eastAsia="en-GB"/>
        </w:rPr>
      </w:pPr>
      <w:r w:rsidRPr="001856E9">
        <w:rPr>
          <w:lang w:eastAsia="en-GB"/>
        </w:rPr>
        <w:t>}</w:t>
      </w:r>
    </w:p>
    <w:p w14:paraId="22CE818B" w14:textId="74F15B68" w:rsidR="001856E9" w:rsidRPr="001856E9" w:rsidRDefault="001856E9" w:rsidP="001856E9">
      <w:pPr>
        <w:pStyle w:val="Body"/>
        <w:rPr>
          <w:lang w:eastAsia="en-GB"/>
        </w:rPr>
      </w:pPr>
      <w:r w:rsidRPr="001856E9">
        <w:t xml:space="preserve">This code is the automatically generated </w:t>
      </w:r>
      <w:r w:rsidRPr="00F75B08">
        <w:rPr>
          <w:rStyle w:val="Literal"/>
        </w:rPr>
        <w:t>test</w:t>
      </w:r>
      <w:r w:rsidR="008B5734" w:rsidRPr="00F75B08">
        <w:rPr>
          <w:rStyle w:val="Literal"/>
        </w:rPr>
        <w:t>s</w:t>
      </w:r>
      <w:r w:rsidRPr="001856E9">
        <w:t xml:space="preserve"> module. The attribute </w:t>
      </w:r>
      <w:r w:rsidRPr="00B12904">
        <w:rPr>
          <w:rStyle w:val="Literal"/>
        </w:rPr>
        <w:t>cfg</w:t>
      </w:r>
      <w:r w:rsidRPr="001856E9">
        <w:t xml:space="preserve"> stands for </w:t>
      </w:r>
      <w:r w:rsidRPr="00055B79">
        <w:rPr>
          <w:rStyle w:val="Italic"/>
        </w:rPr>
        <w:t>configuration</w:t>
      </w:r>
      <w:r w:rsidRPr="001856E9">
        <w:t xml:space="preserve"> and tells Rust that the following item should only be included given a certain configuration option. In this case, the configuration option is </w:t>
      </w:r>
      <w:r w:rsidRPr="00B12904">
        <w:rPr>
          <w:rStyle w:val="Literal"/>
        </w:rPr>
        <w:t>test</w:t>
      </w:r>
      <w:r w:rsidRPr="001856E9">
        <w:t xml:space="preserve">, which is provided by Rust for compiling and running tests. By using the </w:t>
      </w:r>
      <w:r w:rsidRPr="00B12904">
        <w:rPr>
          <w:rStyle w:val="Literal"/>
        </w:rPr>
        <w:t>cfg</w:t>
      </w:r>
      <w:r w:rsidRPr="001856E9">
        <w:t xml:space="preserve"> attribute, Cargo compiles our test code only if we actively run the tests with </w:t>
      </w:r>
      <w:r w:rsidRPr="00B12904">
        <w:rPr>
          <w:rStyle w:val="Literal"/>
        </w:rPr>
        <w:t>cargo test</w:t>
      </w:r>
      <w:r w:rsidRPr="001856E9">
        <w:t xml:space="preserve">. This includes any helper functions that might be within this module, in addition to the functions annotated with </w:t>
      </w:r>
      <w:r w:rsidRPr="00B12904">
        <w:rPr>
          <w:rStyle w:val="Literal"/>
        </w:rPr>
        <w:t>#[test]</w:t>
      </w:r>
      <w:r w:rsidRPr="001856E9">
        <w:rPr>
          <w:lang w:eastAsia="en-GB"/>
        </w:rPr>
        <w:t>.</w:t>
      </w:r>
      <w:r w:rsidR="00DB7FA0">
        <w:rPr>
          <w:lang w:eastAsia="en-GB"/>
        </w:rPr>
        <w:fldChar w:fldCharType="begin"/>
      </w:r>
      <w:r w:rsidR="00DB7FA0">
        <w:instrText xml:space="preserve"> XE "cfg (configuration) attribute endRange" </w:instrText>
      </w:r>
      <w:r w:rsidR="00DB7FA0">
        <w:rPr>
          <w:lang w:eastAsia="en-GB"/>
        </w:rPr>
        <w:fldChar w:fldCharType="end"/>
      </w:r>
      <w:r w:rsidR="00DB7FA0">
        <w:rPr>
          <w:lang w:eastAsia="en-GB"/>
        </w:rPr>
        <w:fldChar w:fldCharType="begin"/>
      </w:r>
      <w:r w:rsidR="00DB7FA0">
        <w:instrText xml:space="preserve"> XE "configuration (cfg) attribute endRange" </w:instrText>
      </w:r>
      <w:r w:rsidR="00DB7FA0">
        <w:rPr>
          <w:lang w:eastAsia="en-GB"/>
        </w:rPr>
        <w:fldChar w:fldCharType="end"/>
      </w:r>
    </w:p>
    <w:bookmarkStart w:id="94" w:name="testing-private-functions"/>
    <w:bookmarkStart w:id="95" w:name="_Toc106891152"/>
    <w:bookmarkEnd w:id="94"/>
    <w:p w14:paraId="674C6DA9" w14:textId="5D4874FE" w:rsidR="001856E9" w:rsidRPr="001856E9" w:rsidRDefault="0052471B" w:rsidP="00996AFD">
      <w:pPr>
        <w:pStyle w:val="HeadC"/>
        <w:rPr>
          <w:lang w:eastAsia="en-GB"/>
        </w:rPr>
      </w:pPr>
      <w:r>
        <w:rPr>
          <w:lang w:eastAsia="en-GB"/>
        </w:rPr>
        <w:lastRenderedPageBreak/>
        <w:fldChar w:fldCharType="begin"/>
      </w:r>
      <w:r>
        <w:instrText xml:space="preserve"> XE "tests:of private functions startRange" </w:instrText>
      </w:r>
      <w:r>
        <w:rPr>
          <w:lang w:eastAsia="en-GB"/>
        </w:rPr>
        <w:fldChar w:fldCharType="end"/>
      </w:r>
      <w:r w:rsidR="001856E9" w:rsidRPr="001856E9">
        <w:rPr>
          <w:lang w:eastAsia="en-GB"/>
        </w:rPr>
        <w:t>Testing Private Functions</w:t>
      </w:r>
      <w:bookmarkEnd w:id="95"/>
    </w:p>
    <w:p w14:paraId="7A17E720" w14:textId="2B988B47" w:rsidR="001856E9" w:rsidRPr="001856E9" w:rsidRDefault="001856E9" w:rsidP="001856E9">
      <w:pPr>
        <w:pStyle w:val="Body"/>
        <w:rPr>
          <w:lang w:eastAsia="en-GB"/>
        </w:rPr>
      </w:pPr>
      <w:r w:rsidRPr="001856E9">
        <w:t xml:space="preserve">There’s debate within the testing community about whether or not private functions should be tested directly, and other languages make it difficult or impossible to test private functions. Regardless of which testing ideology you adhere to, Rust’s privacy rules do allow you to test private functions. Consider the code in Listing 11-12 with the private function </w:t>
      </w:r>
      <w:r w:rsidRPr="00B12904">
        <w:rPr>
          <w:rStyle w:val="Literal"/>
        </w:rPr>
        <w:t>internal_adder</w:t>
      </w:r>
      <w:r w:rsidRPr="001856E9">
        <w:rPr>
          <w:lang w:eastAsia="en-GB"/>
        </w:rPr>
        <w:t>.</w:t>
      </w:r>
    </w:p>
    <w:p w14:paraId="020AA4B3" w14:textId="36E03622" w:rsidR="001856E9" w:rsidRPr="001856E9" w:rsidRDefault="00996AFD" w:rsidP="008260F0">
      <w:pPr>
        <w:pStyle w:val="CodeLabel"/>
        <w:rPr>
          <w:lang w:eastAsia="en-GB"/>
        </w:rPr>
      </w:pPr>
      <w:r>
        <w:rPr>
          <w:lang w:eastAsia="en-GB"/>
        </w:rPr>
        <w:t>src</w:t>
      </w:r>
      <w:r w:rsidR="001856E9" w:rsidRPr="001856E9">
        <w:rPr>
          <w:lang w:eastAsia="en-GB"/>
        </w:rPr>
        <w:t>/lib.rs</w:t>
      </w:r>
    </w:p>
    <w:p w14:paraId="6D5D140F" w14:textId="77777777" w:rsidR="001856E9" w:rsidRPr="001856E9" w:rsidRDefault="001856E9" w:rsidP="00B12904">
      <w:pPr>
        <w:pStyle w:val="Code"/>
        <w:rPr>
          <w:lang w:eastAsia="en-GB"/>
        </w:rPr>
      </w:pPr>
      <w:r w:rsidRPr="001856E9">
        <w:rPr>
          <w:lang w:eastAsia="en-GB"/>
        </w:rPr>
        <w:t>pub fn add_two(a: i32) -&gt; i32 {</w:t>
      </w:r>
    </w:p>
    <w:p w14:paraId="26D763A9" w14:textId="77777777" w:rsidR="001856E9" w:rsidRPr="001856E9" w:rsidRDefault="001856E9" w:rsidP="00B12904">
      <w:pPr>
        <w:pStyle w:val="Code"/>
        <w:rPr>
          <w:lang w:eastAsia="en-GB"/>
        </w:rPr>
      </w:pPr>
      <w:r w:rsidRPr="001856E9">
        <w:rPr>
          <w:lang w:eastAsia="en-GB"/>
        </w:rPr>
        <w:t xml:space="preserve">    internal_adder(a, 2)</w:t>
      </w:r>
    </w:p>
    <w:p w14:paraId="30171DA4" w14:textId="77777777" w:rsidR="001856E9" w:rsidRPr="001856E9" w:rsidRDefault="001856E9" w:rsidP="00B12904">
      <w:pPr>
        <w:pStyle w:val="Code"/>
        <w:rPr>
          <w:lang w:eastAsia="en-GB"/>
        </w:rPr>
      </w:pPr>
      <w:r w:rsidRPr="001856E9">
        <w:rPr>
          <w:lang w:eastAsia="en-GB"/>
        </w:rPr>
        <w:t>}</w:t>
      </w:r>
    </w:p>
    <w:p w14:paraId="01D8EEDA" w14:textId="77777777" w:rsidR="001856E9" w:rsidRPr="001856E9" w:rsidRDefault="001856E9" w:rsidP="00B12904">
      <w:pPr>
        <w:pStyle w:val="Code"/>
        <w:rPr>
          <w:lang w:eastAsia="en-GB"/>
        </w:rPr>
      </w:pPr>
    </w:p>
    <w:p w14:paraId="7A4FE59A" w14:textId="77777777" w:rsidR="001856E9" w:rsidRPr="001856E9" w:rsidRDefault="001856E9" w:rsidP="00B12904">
      <w:pPr>
        <w:pStyle w:val="Code"/>
        <w:rPr>
          <w:lang w:eastAsia="en-GB"/>
        </w:rPr>
      </w:pPr>
      <w:r w:rsidRPr="001856E9">
        <w:rPr>
          <w:lang w:eastAsia="en-GB"/>
        </w:rPr>
        <w:t>fn internal_adder(a: i32, b: i32) -&gt; i32 {</w:t>
      </w:r>
    </w:p>
    <w:p w14:paraId="66283EEE" w14:textId="77777777" w:rsidR="001856E9" w:rsidRPr="001856E9" w:rsidRDefault="001856E9" w:rsidP="00B12904">
      <w:pPr>
        <w:pStyle w:val="Code"/>
        <w:rPr>
          <w:lang w:eastAsia="en-GB"/>
        </w:rPr>
      </w:pPr>
      <w:r w:rsidRPr="001856E9">
        <w:rPr>
          <w:lang w:eastAsia="en-GB"/>
        </w:rPr>
        <w:t xml:space="preserve">    a + b</w:t>
      </w:r>
    </w:p>
    <w:p w14:paraId="3103164A" w14:textId="77777777" w:rsidR="001856E9" w:rsidRPr="001856E9" w:rsidRDefault="001856E9" w:rsidP="00B12904">
      <w:pPr>
        <w:pStyle w:val="Code"/>
        <w:rPr>
          <w:lang w:eastAsia="en-GB"/>
        </w:rPr>
      </w:pPr>
      <w:r w:rsidRPr="001856E9">
        <w:rPr>
          <w:lang w:eastAsia="en-GB"/>
        </w:rPr>
        <w:t>}</w:t>
      </w:r>
    </w:p>
    <w:p w14:paraId="5E7AE8F3" w14:textId="77777777" w:rsidR="001856E9" w:rsidRPr="001856E9" w:rsidRDefault="001856E9" w:rsidP="00B12904">
      <w:pPr>
        <w:pStyle w:val="Code"/>
        <w:rPr>
          <w:lang w:eastAsia="en-GB"/>
        </w:rPr>
      </w:pPr>
    </w:p>
    <w:p w14:paraId="2C47AAD7" w14:textId="77777777" w:rsidR="001856E9" w:rsidRPr="001856E9" w:rsidRDefault="001856E9" w:rsidP="00B12904">
      <w:pPr>
        <w:pStyle w:val="Code"/>
        <w:rPr>
          <w:lang w:eastAsia="en-GB"/>
        </w:rPr>
      </w:pPr>
      <w:r w:rsidRPr="001856E9">
        <w:rPr>
          <w:lang w:eastAsia="en-GB"/>
        </w:rPr>
        <w:t>#[cfg(test)]</w:t>
      </w:r>
    </w:p>
    <w:p w14:paraId="5471B78C" w14:textId="77777777" w:rsidR="001856E9" w:rsidRPr="001856E9" w:rsidRDefault="001856E9" w:rsidP="00B12904">
      <w:pPr>
        <w:pStyle w:val="Code"/>
        <w:rPr>
          <w:lang w:eastAsia="en-GB"/>
        </w:rPr>
      </w:pPr>
      <w:r w:rsidRPr="001856E9">
        <w:rPr>
          <w:lang w:eastAsia="en-GB"/>
        </w:rPr>
        <w:t>mod tests {</w:t>
      </w:r>
    </w:p>
    <w:p w14:paraId="299B4D9A" w14:textId="77777777" w:rsidR="001856E9" w:rsidRPr="001856E9" w:rsidRDefault="001856E9" w:rsidP="00B12904">
      <w:pPr>
        <w:pStyle w:val="Code"/>
        <w:rPr>
          <w:lang w:eastAsia="en-GB"/>
        </w:rPr>
      </w:pPr>
      <w:r w:rsidRPr="001856E9">
        <w:rPr>
          <w:lang w:eastAsia="en-GB"/>
        </w:rPr>
        <w:t xml:space="preserve">    use super::*;</w:t>
      </w:r>
    </w:p>
    <w:p w14:paraId="45FCDB52" w14:textId="77777777" w:rsidR="001856E9" w:rsidRPr="001856E9" w:rsidRDefault="001856E9" w:rsidP="00B12904">
      <w:pPr>
        <w:pStyle w:val="Code"/>
        <w:rPr>
          <w:lang w:eastAsia="en-GB"/>
        </w:rPr>
      </w:pPr>
    </w:p>
    <w:p w14:paraId="1076B27B" w14:textId="77777777" w:rsidR="001856E9" w:rsidRPr="001856E9" w:rsidRDefault="001856E9" w:rsidP="00B12904">
      <w:pPr>
        <w:pStyle w:val="Code"/>
        <w:rPr>
          <w:lang w:eastAsia="en-GB"/>
        </w:rPr>
      </w:pPr>
      <w:r w:rsidRPr="001856E9">
        <w:rPr>
          <w:lang w:eastAsia="en-GB"/>
        </w:rPr>
        <w:t xml:space="preserve">    #[test]</w:t>
      </w:r>
    </w:p>
    <w:p w14:paraId="34A9DC6B" w14:textId="77777777" w:rsidR="001856E9" w:rsidRPr="001856E9" w:rsidRDefault="001856E9" w:rsidP="00B12904">
      <w:pPr>
        <w:pStyle w:val="Code"/>
        <w:rPr>
          <w:lang w:eastAsia="en-GB"/>
        </w:rPr>
      </w:pPr>
      <w:r w:rsidRPr="001856E9">
        <w:rPr>
          <w:lang w:eastAsia="en-GB"/>
        </w:rPr>
        <w:t xml:space="preserve">    fn internal() {</w:t>
      </w:r>
    </w:p>
    <w:p w14:paraId="7379D680" w14:textId="77777777" w:rsidR="001856E9" w:rsidRPr="001856E9" w:rsidRDefault="001856E9" w:rsidP="00B12904">
      <w:pPr>
        <w:pStyle w:val="Code"/>
        <w:rPr>
          <w:lang w:eastAsia="en-GB"/>
        </w:rPr>
      </w:pPr>
      <w:r w:rsidRPr="001856E9">
        <w:rPr>
          <w:lang w:eastAsia="en-GB"/>
        </w:rPr>
        <w:t xml:space="preserve">        assert_eq!(4, internal_adder(2, 2));</w:t>
      </w:r>
    </w:p>
    <w:p w14:paraId="2426E057" w14:textId="77777777" w:rsidR="001856E9" w:rsidRPr="001856E9" w:rsidRDefault="001856E9" w:rsidP="00B12904">
      <w:pPr>
        <w:pStyle w:val="Code"/>
        <w:rPr>
          <w:lang w:eastAsia="en-GB"/>
        </w:rPr>
      </w:pPr>
      <w:r w:rsidRPr="001856E9">
        <w:rPr>
          <w:lang w:eastAsia="en-GB"/>
        </w:rPr>
        <w:t xml:space="preserve">    }</w:t>
      </w:r>
    </w:p>
    <w:p w14:paraId="02793C8E" w14:textId="77777777" w:rsidR="001856E9" w:rsidRPr="001856E9" w:rsidRDefault="001856E9" w:rsidP="00B12904">
      <w:pPr>
        <w:pStyle w:val="Code"/>
        <w:rPr>
          <w:lang w:eastAsia="en-GB"/>
        </w:rPr>
      </w:pPr>
      <w:r w:rsidRPr="001856E9">
        <w:rPr>
          <w:lang w:eastAsia="en-GB"/>
        </w:rPr>
        <w:t>}</w:t>
      </w:r>
    </w:p>
    <w:p w14:paraId="0014C9FD" w14:textId="27B4D38E" w:rsidR="001856E9" w:rsidRPr="001856E9" w:rsidRDefault="001856E9" w:rsidP="00B4289E">
      <w:pPr>
        <w:pStyle w:val="CodeListingCaption"/>
        <w:rPr>
          <w:lang w:eastAsia="en-GB"/>
        </w:rPr>
      </w:pPr>
      <w:r w:rsidRPr="001856E9">
        <w:rPr>
          <w:lang w:eastAsia="en-GB"/>
        </w:rPr>
        <w:t>Testing a private function</w:t>
      </w:r>
    </w:p>
    <w:p w14:paraId="38959D72" w14:textId="1956E561" w:rsidR="001856E9" w:rsidRPr="001856E9" w:rsidRDefault="001856E9" w:rsidP="001856E9">
      <w:pPr>
        <w:pStyle w:val="Body"/>
        <w:rPr>
          <w:lang w:eastAsia="en-GB"/>
        </w:rPr>
      </w:pPr>
      <w:r w:rsidRPr="001856E9">
        <w:t xml:space="preserve">Note that the </w:t>
      </w:r>
      <w:r w:rsidRPr="00B12904">
        <w:rPr>
          <w:rStyle w:val="Literal"/>
        </w:rPr>
        <w:t>internal_adder</w:t>
      </w:r>
      <w:r w:rsidRPr="001856E9">
        <w:t xml:space="preserve"> function is not marked as </w:t>
      </w:r>
      <w:r w:rsidRPr="00B12904">
        <w:rPr>
          <w:rStyle w:val="Literal"/>
        </w:rPr>
        <w:t>pub</w:t>
      </w:r>
      <w:r w:rsidRPr="001856E9">
        <w:t xml:space="preserve">. Tests are just Rust code, and the </w:t>
      </w:r>
      <w:r w:rsidRPr="00B12904">
        <w:rPr>
          <w:rStyle w:val="Literal"/>
        </w:rPr>
        <w:t>tests</w:t>
      </w:r>
      <w:r w:rsidRPr="001856E9">
        <w:t xml:space="preserve"> module is just another module. As we discussed in </w:t>
      </w:r>
      <w:r w:rsidRPr="00F75B08">
        <w:rPr>
          <w:rStyle w:val="Xref"/>
        </w:rPr>
        <w:t>“Paths for Referring to an Item in the Module Tree”</w:t>
      </w:r>
      <w:r w:rsidRPr="001856E9">
        <w:t xml:space="preserve"> </w:t>
      </w:r>
      <w:r w:rsidR="00604159">
        <w:t xml:space="preserve">on </w:t>
      </w:r>
      <w:r w:rsidR="00604159" w:rsidRPr="00F75B08">
        <w:rPr>
          <w:rStyle w:val="Xref"/>
        </w:rPr>
        <w:t>page XX</w:t>
      </w:r>
      <w:r w:rsidRPr="001856E9">
        <w:t xml:space="preserve">, items in child modules can use the items in their ancestor modules. In this test, we bring all of the </w:t>
      </w:r>
      <w:r w:rsidRPr="00B12904">
        <w:rPr>
          <w:rStyle w:val="Literal"/>
        </w:rPr>
        <w:t>test</w:t>
      </w:r>
      <w:r w:rsidRPr="001856E9">
        <w:t xml:space="preserve"> module’s parent’s items into scope with </w:t>
      </w:r>
      <w:r w:rsidRPr="00B12904">
        <w:rPr>
          <w:rStyle w:val="Literal"/>
        </w:rPr>
        <w:t>use super::*</w:t>
      </w:r>
      <w:r w:rsidRPr="001856E9">
        <w:t xml:space="preserve">, and then the test can call </w:t>
      </w:r>
      <w:r w:rsidRPr="00B12904">
        <w:rPr>
          <w:rStyle w:val="Literal"/>
        </w:rPr>
        <w:t>internal_adder</w:t>
      </w:r>
      <w:r w:rsidRPr="001856E9">
        <w:rPr>
          <w:lang w:eastAsia="en-GB"/>
        </w:rPr>
        <w:t>. If you don’t think private functions should</w:t>
      </w:r>
      <w:r>
        <w:rPr>
          <w:lang w:eastAsia="en-GB"/>
        </w:rPr>
        <w:t xml:space="preserve"> </w:t>
      </w:r>
      <w:r w:rsidRPr="001856E9">
        <w:rPr>
          <w:lang w:eastAsia="en-GB"/>
        </w:rPr>
        <w:t>be tested, there’s nothing in Rust that will compel you to do so.</w:t>
      </w:r>
      <w:r w:rsidR="00AC5720">
        <w:rPr>
          <w:lang w:eastAsia="en-GB"/>
        </w:rPr>
        <w:fldChar w:fldCharType="begin"/>
      </w:r>
      <w:r w:rsidR="00AC5720">
        <w:instrText xml:space="preserve"> XE "tests:of private functions endRange" </w:instrText>
      </w:r>
      <w:r w:rsidR="00AC5720">
        <w:rPr>
          <w:lang w:eastAsia="en-GB"/>
        </w:rPr>
        <w:fldChar w:fldCharType="end"/>
      </w:r>
      <w:r w:rsidR="00CB2108">
        <w:rPr>
          <w:lang w:eastAsia="en-GB"/>
        </w:rPr>
        <w:fldChar w:fldCharType="begin"/>
      </w:r>
      <w:r w:rsidR="00CB2108">
        <w:instrText xml:space="preserve"> XE "tests:unit endRange" </w:instrText>
      </w:r>
      <w:r w:rsidR="00CB2108">
        <w:rPr>
          <w:lang w:eastAsia="en-GB"/>
        </w:rPr>
        <w:fldChar w:fldCharType="end"/>
      </w:r>
      <w:r w:rsidR="00CB2108">
        <w:rPr>
          <w:lang w:eastAsia="en-GB"/>
        </w:rPr>
        <w:fldChar w:fldCharType="begin"/>
      </w:r>
      <w:r w:rsidR="00CB2108">
        <w:instrText xml:space="preserve"> XE "unit tests endRange" </w:instrText>
      </w:r>
      <w:r w:rsidR="00CB2108">
        <w:rPr>
          <w:lang w:eastAsia="en-GB"/>
        </w:rPr>
        <w:fldChar w:fldCharType="end"/>
      </w:r>
    </w:p>
    <w:bookmarkStart w:id="96" w:name="integration-tests"/>
    <w:bookmarkStart w:id="97" w:name="_Toc106891153"/>
    <w:bookmarkEnd w:id="96"/>
    <w:p w14:paraId="5EC5E12B" w14:textId="3141B0A7" w:rsidR="001856E9" w:rsidRPr="001856E9" w:rsidRDefault="008D7368" w:rsidP="00996AFD">
      <w:pPr>
        <w:pStyle w:val="HeadB"/>
        <w:rPr>
          <w:lang w:eastAsia="en-GB"/>
        </w:rPr>
      </w:pPr>
      <w:r>
        <w:rPr>
          <w:lang w:eastAsia="en-GB"/>
        </w:rPr>
        <w:fldChar w:fldCharType="begin"/>
      </w:r>
      <w:r>
        <w:instrText xml:space="preserve"> XE "tests:integration startRange" </w:instrText>
      </w:r>
      <w:r>
        <w:rPr>
          <w:lang w:eastAsia="en-GB"/>
        </w:rPr>
        <w:fldChar w:fldCharType="end"/>
      </w:r>
      <w:r>
        <w:rPr>
          <w:lang w:eastAsia="en-GB"/>
        </w:rPr>
        <w:fldChar w:fldCharType="begin"/>
      </w:r>
      <w:r>
        <w:instrText xml:space="preserve"> XE "integration tests startRange" </w:instrText>
      </w:r>
      <w:r>
        <w:rPr>
          <w:lang w:eastAsia="en-GB"/>
        </w:rPr>
        <w:fldChar w:fldCharType="end"/>
      </w:r>
      <w:r w:rsidR="001856E9" w:rsidRPr="001856E9">
        <w:rPr>
          <w:lang w:eastAsia="en-GB"/>
        </w:rPr>
        <w:t>Integration Tests</w:t>
      </w:r>
      <w:bookmarkEnd w:id="97"/>
    </w:p>
    <w:p w14:paraId="685C17D1" w14:textId="3D654C72" w:rsidR="001856E9" w:rsidRPr="001856E9" w:rsidRDefault="001856E9" w:rsidP="001856E9">
      <w:pPr>
        <w:pStyle w:val="Body"/>
        <w:rPr>
          <w:lang w:eastAsia="en-GB"/>
        </w:rPr>
      </w:pPr>
      <w:r w:rsidRPr="001856E9">
        <w:t xml:space="preserve">In Rust, integration tests are entirely external to your library. They use your library in the same way any other code would, which means they can only call functions that are part of your library’s public API. Their purpose is to test whether many parts of your library work together correctly. Units of code that work correctly on their own could have problems when integrated, so test coverage of the integrated code is important as well. To create integration tests, you first need a </w:t>
      </w:r>
      <w:r w:rsidRPr="00055B79">
        <w:rPr>
          <w:rStyle w:val="Italic"/>
        </w:rPr>
        <w:t>tests</w:t>
      </w:r>
      <w:r w:rsidRPr="001856E9">
        <w:rPr>
          <w:lang w:eastAsia="en-GB"/>
        </w:rPr>
        <w:t xml:space="preserve"> directory.</w:t>
      </w:r>
    </w:p>
    <w:p w14:paraId="300AAE07" w14:textId="4560D942" w:rsidR="001856E9" w:rsidRPr="00F75B08" w:rsidRDefault="001856E9" w:rsidP="001D7DC5">
      <w:pPr>
        <w:pStyle w:val="HeadC"/>
      </w:pPr>
      <w:bookmarkStart w:id="98" w:name="the-*tests*-directory"/>
      <w:bookmarkStart w:id="99" w:name="_Toc106891154"/>
      <w:bookmarkEnd w:id="98"/>
      <w:r w:rsidRPr="001D7DC5">
        <w:lastRenderedPageBreak/>
        <w:t xml:space="preserve">The </w:t>
      </w:r>
      <w:r w:rsidRPr="00F75B08">
        <w:t>tests Directory</w:t>
      </w:r>
      <w:bookmarkEnd w:id="99"/>
    </w:p>
    <w:p w14:paraId="24C31B1C" w14:textId="242F4702" w:rsidR="001856E9" w:rsidRPr="001856E9" w:rsidRDefault="001856E9" w:rsidP="001856E9">
      <w:pPr>
        <w:pStyle w:val="Body"/>
        <w:rPr>
          <w:lang w:eastAsia="en-GB"/>
        </w:rPr>
      </w:pPr>
      <w:r w:rsidRPr="001856E9">
        <w:t xml:space="preserve">We create a </w:t>
      </w:r>
      <w:r w:rsidRPr="00055B79">
        <w:rPr>
          <w:rStyle w:val="Italic"/>
        </w:rPr>
        <w:t>tests</w:t>
      </w:r>
      <w:r w:rsidRPr="001856E9">
        <w:t xml:space="preserve"> directory at the top level of our project directory, next to </w:t>
      </w:r>
      <w:r w:rsidRPr="00055B79">
        <w:rPr>
          <w:rStyle w:val="Italic"/>
        </w:rPr>
        <w:t>src</w:t>
      </w:r>
      <w:r w:rsidRPr="001856E9">
        <w:rPr>
          <w:lang w:eastAsia="en-GB"/>
        </w:rPr>
        <w:t>. Cargo knows to look for integration test files in this directory. We</w:t>
      </w:r>
      <w:r>
        <w:rPr>
          <w:lang w:eastAsia="en-GB"/>
        </w:rPr>
        <w:t xml:space="preserve"> </w:t>
      </w:r>
      <w:r w:rsidRPr="001856E9">
        <w:rPr>
          <w:lang w:eastAsia="en-GB"/>
        </w:rPr>
        <w:t>can then make as many test files as we want, and Cargo will compile each of the</w:t>
      </w:r>
      <w:r>
        <w:rPr>
          <w:lang w:eastAsia="en-GB"/>
        </w:rPr>
        <w:t xml:space="preserve"> </w:t>
      </w:r>
      <w:r w:rsidRPr="001856E9">
        <w:rPr>
          <w:lang w:eastAsia="en-GB"/>
        </w:rPr>
        <w:t>files as an individual crate.</w:t>
      </w:r>
    </w:p>
    <w:p w14:paraId="6BF3CF78" w14:textId="3FB334F2" w:rsidR="001856E9" w:rsidRPr="001856E9" w:rsidRDefault="001856E9" w:rsidP="001856E9">
      <w:pPr>
        <w:pStyle w:val="Body"/>
        <w:rPr>
          <w:lang w:eastAsia="en-GB"/>
        </w:rPr>
      </w:pPr>
      <w:r w:rsidRPr="001856E9">
        <w:rPr>
          <w:lang w:eastAsia="en-GB"/>
        </w:rPr>
        <w:t>Let’s create an integration test. With the code in Listing 11-12 still in the</w:t>
      </w:r>
      <w:r>
        <w:rPr>
          <w:lang w:eastAsia="en-GB"/>
        </w:rPr>
        <w:t xml:space="preserve"> </w:t>
      </w:r>
      <w:r w:rsidRPr="00055B79">
        <w:rPr>
          <w:rStyle w:val="Italic"/>
        </w:rPr>
        <w:t>src/lib.rs</w:t>
      </w:r>
      <w:r w:rsidRPr="001856E9">
        <w:t xml:space="preserve"> file, make a </w:t>
      </w:r>
      <w:r w:rsidRPr="00055B79">
        <w:rPr>
          <w:rStyle w:val="Italic"/>
        </w:rPr>
        <w:t>tests</w:t>
      </w:r>
      <w:r w:rsidRPr="001856E9">
        <w:t xml:space="preserve"> directory, and create a new file named </w:t>
      </w:r>
      <w:r w:rsidRPr="00055B79">
        <w:rPr>
          <w:rStyle w:val="Italic"/>
        </w:rPr>
        <w:t>tests/integration_test.rs</w:t>
      </w:r>
      <w:r w:rsidRPr="001856E9">
        <w:rPr>
          <w:lang w:eastAsia="en-GB"/>
        </w:rPr>
        <w:t>. Your directory structure should look like this:</w:t>
      </w:r>
    </w:p>
    <w:p w14:paraId="036B27AF" w14:textId="77777777" w:rsidR="001856E9" w:rsidRPr="001856E9" w:rsidRDefault="001856E9" w:rsidP="00B12904">
      <w:pPr>
        <w:pStyle w:val="Code"/>
        <w:rPr>
          <w:lang w:eastAsia="en-GB"/>
        </w:rPr>
      </w:pPr>
      <w:r w:rsidRPr="001856E9">
        <w:rPr>
          <w:lang w:eastAsia="en-GB"/>
        </w:rPr>
        <w:t>adder</w:t>
      </w:r>
    </w:p>
    <w:p w14:paraId="40DE0611" w14:textId="77777777" w:rsidR="001856E9" w:rsidRPr="001856E9" w:rsidRDefault="001856E9" w:rsidP="00B12904">
      <w:pPr>
        <w:pStyle w:val="Code"/>
        <w:rPr>
          <w:lang w:eastAsia="en-GB"/>
        </w:rPr>
      </w:pPr>
      <w:r w:rsidRPr="001856E9">
        <w:rPr>
          <w:lang w:eastAsia="en-GB"/>
        </w:rPr>
        <w:t>├── Cargo.lock</w:t>
      </w:r>
    </w:p>
    <w:p w14:paraId="209B9B6F" w14:textId="77777777" w:rsidR="001856E9" w:rsidRPr="001856E9" w:rsidRDefault="001856E9" w:rsidP="00B12904">
      <w:pPr>
        <w:pStyle w:val="Code"/>
        <w:rPr>
          <w:lang w:eastAsia="en-GB"/>
        </w:rPr>
      </w:pPr>
      <w:r w:rsidRPr="001856E9">
        <w:rPr>
          <w:lang w:eastAsia="en-GB"/>
        </w:rPr>
        <w:t>├── Cargo.toml</w:t>
      </w:r>
    </w:p>
    <w:p w14:paraId="0CA6C253" w14:textId="77777777" w:rsidR="001856E9" w:rsidRPr="001856E9" w:rsidRDefault="001856E9" w:rsidP="00B12904">
      <w:pPr>
        <w:pStyle w:val="Code"/>
        <w:rPr>
          <w:lang w:eastAsia="en-GB"/>
        </w:rPr>
      </w:pPr>
      <w:r w:rsidRPr="001856E9">
        <w:rPr>
          <w:lang w:eastAsia="en-GB"/>
        </w:rPr>
        <w:t>├── src</w:t>
      </w:r>
    </w:p>
    <w:p w14:paraId="7479AB30" w14:textId="77777777" w:rsidR="001856E9" w:rsidRPr="001856E9" w:rsidRDefault="001856E9" w:rsidP="00B12904">
      <w:pPr>
        <w:pStyle w:val="Code"/>
        <w:rPr>
          <w:lang w:eastAsia="en-GB"/>
        </w:rPr>
      </w:pPr>
      <w:r w:rsidRPr="001856E9">
        <w:rPr>
          <w:lang w:eastAsia="en-GB"/>
        </w:rPr>
        <w:t>│   └── lib.rs</w:t>
      </w:r>
    </w:p>
    <w:p w14:paraId="7AA943C0" w14:textId="77777777" w:rsidR="001856E9" w:rsidRPr="001856E9" w:rsidRDefault="001856E9" w:rsidP="00B12904">
      <w:pPr>
        <w:pStyle w:val="Code"/>
        <w:rPr>
          <w:lang w:eastAsia="en-GB"/>
        </w:rPr>
      </w:pPr>
      <w:r w:rsidRPr="001856E9">
        <w:rPr>
          <w:lang w:eastAsia="en-GB"/>
        </w:rPr>
        <w:t>└── tests</w:t>
      </w:r>
    </w:p>
    <w:p w14:paraId="4A990B92" w14:textId="77777777" w:rsidR="001856E9" w:rsidRPr="001856E9" w:rsidRDefault="001856E9" w:rsidP="00B12904">
      <w:pPr>
        <w:pStyle w:val="Code"/>
        <w:rPr>
          <w:lang w:eastAsia="en-GB"/>
        </w:rPr>
      </w:pPr>
      <w:r w:rsidRPr="001856E9">
        <w:rPr>
          <w:lang w:eastAsia="en-GB"/>
        </w:rPr>
        <w:t xml:space="preserve">    └── integration_test.rs</w:t>
      </w:r>
    </w:p>
    <w:p w14:paraId="6C5DAC63" w14:textId="2B023672" w:rsidR="001856E9" w:rsidRPr="001856E9" w:rsidRDefault="001856E9" w:rsidP="001856E9">
      <w:pPr>
        <w:pStyle w:val="Body"/>
        <w:rPr>
          <w:lang w:eastAsia="en-GB"/>
        </w:rPr>
      </w:pPr>
      <w:r w:rsidRPr="001856E9">
        <w:t xml:space="preserve">Enter the code in Listing 11-13 into the </w:t>
      </w:r>
      <w:r w:rsidRPr="00055B79">
        <w:rPr>
          <w:rStyle w:val="Italic"/>
        </w:rPr>
        <w:t>tests/integration_test.rs</w:t>
      </w:r>
      <w:r w:rsidRPr="001856E9">
        <w:rPr>
          <w:lang w:eastAsia="en-GB"/>
        </w:rPr>
        <w:t xml:space="preserve"> file</w:t>
      </w:r>
      <w:r w:rsidR="001D7DC5">
        <w:rPr>
          <w:lang w:eastAsia="en-GB"/>
        </w:rPr>
        <w:t>.</w:t>
      </w:r>
    </w:p>
    <w:p w14:paraId="60AB55B0" w14:textId="699301F1" w:rsidR="001856E9" w:rsidRPr="001856E9" w:rsidRDefault="00996AFD" w:rsidP="008260F0">
      <w:pPr>
        <w:pStyle w:val="CodeLabel"/>
        <w:rPr>
          <w:lang w:eastAsia="en-GB"/>
        </w:rPr>
      </w:pPr>
      <w:r>
        <w:rPr>
          <w:lang w:eastAsia="en-GB"/>
        </w:rPr>
        <w:t>tests/</w:t>
      </w:r>
      <w:r w:rsidR="001856E9" w:rsidRPr="001856E9">
        <w:rPr>
          <w:lang w:eastAsia="en-GB"/>
        </w:rPr>
        <w:t>integration_test.rs</w:t>
      </w:r>
    </w:p>
    <w:p w14:paraId="2803275E" w14:textId="77777777" w:rsidR="001856E9" w:rsidRPr="001856E9" w:rsidRDefault="001856E9" w:rsidP="00B12904">
      <w:pPr>
        <w:pStyle w:val="Code"/>
        <w:rPr>
          <w:lang w:eastAsia="en-GB"/>
        </w:rPr>
      </w:pPr>
      <w:r w:rsidRPr="001856E9">
        <w:rPr>
          <w:lang w:eastAsia="en-GB"/>
        </w:rPr>
        <w:t>use adder;</w:t>
      </w:r>
    </w:p>
    <w:p w14:paraId="1C0A003E" w14:textId="77777777" w:rsidR="001856E9" w:rsidRPr="001856E9" w:rsidRDefault="001856E9" w:rsidP="00B12904">
      <w:pPr>
        <w:pStyle w:val="Code"/>
        <w:rPr>
          <w:lang w:eastAsia="en-GB"/>
        </w:rPr>
      </w:pPr>
    </w:p>
    <w:p w14:paraId="46B7FBC0" w14:textId="77777777" w:rsidR="001856E9" w:rsidRPr="001856E9" w:rsidRDefault="001856E9" w:rsidP="00B12904">
      <w:pPr>
        <w:pStyle w:val="Code"/>
        <w:rPr>
          <w:lang w:eastAsia="en-GB"/>
        </w:rPr>
      </w:pPr>
      <w:r w:rsidRPr="001856E9">
        <w:rPr>
          <w:lang w:eastAsia="en-GB"/>
        </w:rPr>
        <w:t>#[test]</w:t>
      </w:r>
    </w:p>
    <w:p w14:paraId="1B41DB8E" w14:textId="77777777" w:rsidR="001856E9" w:rsidRPr="001856E9" w:rsidRDefault="001856E9" w:rsidP="00B12904">
      <w:pPr>
        <w:pStyle w:val="Code"/>
        <w:rPr>
          <w:lang w:eastAsia="en-GB"/>
        </w:rPr>
      </w:pPr>
      <w:r w:rsidRPr="001856E9">
        <w:rPr>
          <w:lang w:eastAsia="en-GB"/>
        </w:rPr>
        <w:t>fn it_adds_two() {</w:t>
      </w:r>
    </w:p>
    <w:p w14:paraId="48909227" w14:textId="77777777" w:rsidR="001856E9" w:rsidRPr="001856E9" w:rsidRDefault="001856E9" w:rsidP="00B12904">
      <w:pPr>
        <w:pStyle w:val="Code"/>
        <w:rPr>
          <w:lang w:eastAsia="en-GB"/>
        </w:rPr>
      </w:pPr>
      <w:r w:rsidRPr="001856E9">
        <w:rPr>
          <w:lang w:eastAsia="en-GB"/>
        </w:rPr>
        <w:t xml:space="preserve">    assert_eq!(4, adder::add_two(2));</w:t>
      </w:r>
    </w:p>
    <w:p w14:paraId="6D43CB84" w14:textId="77777777" w:rsidR="001856E9" w:rsidRPr="001856E9" w:rsidRDefault="001856E9" w:rsidP="00B12904">
      <w:pPr>
        <w:pStyle w:val="Code"/>
        <w:rPr>
          <w:lang w:eastAsia="en-GB"/>
        </w:rPr>
      </w:pPr>
      <w:r w:rsidRPr="001856E9">
        <w:rPr>
          <w:lang w:eastAsia="en-GB"/>
        </w:rPr>
        <w:t>}</w:t>
      </w:r>
    </w:p>
    <w:p w14:paraId="5CE36FA0" w14:textId="37606C48" w:rsidR="001856E9" w:rsidRPr="001856E9" w:rsidRDefault="001856E9" w:rsidP="00B4289E">
      <w:pPr>
        <w:pStyle w:val="CodeListingCaption"/>
        <w:rPr>
          <w:lang w:eastAsia="en-GB"/>
        </w:rPr>
      </w:pPr>
      <w:r w:rsidRPr="001856E9">
        <w:t xml:space="preserve">An integration test of a function in the </w:t>
      </w:r>
      <w:r w:rsidRPr="00B12904">
        <w:rPr>
          <w:rStyle w:val="Literal"/>
        </w:rPr>
        <w:t>adder</w:t>
      </w:r>
      <w:r w:rsidRPr="001856E9">
        <w:rPr>
          <w:lang w:eastAsia="en-GB"/>
        </w:rPr>
        <w:t xml:space="preserve"> crate</w:t>
      </w:r>
    </w:p>
    <w:p w14:paraId="1C3E43E4" w14:textId="686A8945" w:rsidR="001856E9" w:rsidRPr="001856E9" w:rsidRDefault="001856E9" w:rsidP="001856E9">
      <w:pPr>
        <w:pStyle w:val="Body"/>
        <w:rPr>
          <w:lang w:eastAsia="en-GB"/>
        </w:rPr>
      </w:pPr>
      <w:r w:rsidRPr="001856E9">
        <w:rPr>
          <w:lang w:eastAsia="en-GB"/>
        </w:rPr>
        <w:t xml:space="preserve">Each file in the </w:t>
      </w:r>
      <w:r w:rsidRPr="00F75B08">
        <w:rPr>
          <w:rStyle w:val="Italic"/>
        </w:rPr>
        <w:t>tests</w:t>
      </w:r>
      <w:r w:rsidRPr="001856E9">
        <w:t xml:space="preserve"> directory is a separate crate, so we need to bring our library into each test crate’s scope. For that reason we add </w:t>
      </w:r>
      <w:r w:rsidRPr="00B12904">
        <w:rPr>
          <w:rStyle w:val="Literal"/>
        </w:rPr>
        <w:t>use adder</w:t>
      </w:r>
      <w:r w:rsidR="003A0C16">
        <w:rPr>
          <w:rStyle w:val="Literal"/>
        </w:rPr>
        <w:t>;</w:t>
      </w:r>
      <w:r w:rsidRPr="001856E9">
        <w:rPr>
          <w:lang w:eastAsia="en-GB"/>
        </w:rPr>
        <w:t xml:space="preserve"> at the</w:t>
      </w:r>
      <w:r>
        <w:rPr>
          <w:lang w:eastAsia="en-GB"/>
        </w:rPr>
        <w:t xml:space="preserve"> </w:t>
      </w:r>
      <w:r w:rsidRPr="001856E9">
        <w:rPr>
          <w:lang w:eastAsia="en-GB"/>
        </w:rPr>
        <w:t>top of the code, which we didn’t need in the unit tests.</w:t>
      </w:r>
    </w:p>
    <w:p w14:paraId="1BBF317C" w14:textId="5CC705F8" w:rsidR="001856E9" w:rsidRPr="001856E9" w:rsidRDefault="001856E9" w:rsidP="001856E9">
      <w:pPr>
        <w:pStyle w:val="Body"/>
        <w:rPr>
          <w:lang w:eastAsia="en-GB"/>
        </w:rPr>
      </w:pPr>
      <w:r w:rsidRPr="001856E9">
        <w:rPr>
          <w:lang w:eastAsia="en-GB"/>
        </w:rPr>
        <w:t xml:space="preserve">We don’t need to annotate any code in </w:t>
      </w:r>
      <w:r w:rsidRPr="00055B79">
        <w:rPr>
          <w:rStyle w:val="Italic"/>
        </w:rPr>
        <w:t>tests/integration_test.rs</w:t>
      </w:r>
      <w:r w:rsidRPr="001856E9">
        <w:t xml:space="preserve"> with </w:t>
      </w:r>
      <w:r w:rsidRPr="00B12904">
        <w:rPr>
          <w:rStyle w:val="Literal"/>
        </w:rPr>
        <w:t>#[cfg(test)]</w:t>
      </w:r>
      <w:r w:rsidRPr="001856E9">
        <w:t xml:space="preserve">. Cargo treats the </w:t>
      </w:r>
      <w:r w:rsidRPr="00F75B08">
        <w:rPr>
          <w:rStyle w:val="Italic"/>
        </w:rPr>
        <w:t>tests</w:t>
      </w:r>
      <w:r w:rsidRPr="001856E9">
        <w:t xml:space="preserve"> directory specially and compiles files in this directory only when we run </w:t>
      </w:r>
      <w:r w:rsidRPr="00B12904">
        <w:rPr>
          <w:rStyle w:val="Literal"/>
        </w:rPr>
        <w:t>cargo test</w:t>
      </w:r>
      <w:r w:rsidRPr="001856E9">
        <w:t xml:space="preserve">. Run </w:t>
      </w:r>
      <w:r w:rsidRPr="00B12904">
        <w:rPr>
          <w:rStyle w:val="Literal"/>
        </w:rPr>
        <w:t>cargo test</w:t>
      </w:r>
      <w:r w:rsidRPr="001856E9">
        <w:rPr>
          <w:lang w:eastAsia="en-GB"/>
        </w:rPr>
        <w:t xml:space="preserve"> now:</w:t>
      </w:r>
    </w:p>
    <w:p w14:paraId="10DA299B" w14:textId="77777777" w:rsidR="001856E9" w:rsidRPr="001856E9" w:rsidRDefault="001856E9" w:rsidP="00AC18D7">
      <w:pPr>
        <w:pStyle w:val="Code"/>
        <w:rPr>
          <w:lang w:eastAsia="en-GB"/>
        </w:rPr>
      </w:pPr>
      <w:r w:rsidRPr="001856E9">
        <w:rPr>
          <w:lang w:eastAsia="en-GB"/>
        </w:rPr>
        <w:t xml:space="preserve">$ </w:t>
      </w:r>
      <w:r w:rsidRPr="00616045">
        <w:rPr>
          <w:rStyle w:val="LiteralBold"/>
        </w:rPr>
        <w:t>cargo test</w:t>
      </w:r>
    </w:p>
    <w:p w14:paraId="1C7AE4B2" w14:textId="77777777" w:rsidR="001856E9" w:rsidRPr="001856E9" w:rsidRDefault="001856E9" w:rsidP="00AC18D7">
      <w:pPr>
        <w:pStyle w:val="Code"/>
        <w:rPr>
          <w:lang w:eastAsia="en-GB"/>
        </w:rPr>
      </w:pPr>
      <w:r w:rsidRPr="001856E9">
        <w:rPr>
          <w:lang w:eastAsia="en-GB"/>
        </w:rPr>
        <w:t xml:space="preserve">   Compiling adder v0.1.0 (file:///projects/adder)</w:t>
      </w:r>
    </w:p>
    <w:p w14:paraId="31A43BC9" w14:textId="77777777" w:rsidR="001856E9" w:rsidRPr="001856E9" w:rsidRDefault="001856E9" w:rsidP="00AC18D7">
      <w:pPr>
        <w:pStyle w:val="Code"/>
        <w:rPr>
          <w:lang w:eastAsia="en-GB"/>
        </w:rPr>
      </w:pPr>
      <w:r w:rsidRPr="001856E9">
        <w:rPr>
          <w:lang w:eastAsia="en-GB"/>
        </w:rPr>
        <w:t xml:space="preserve">    Finished test [unoptimized + debuginfo] target(s) in 1.31s</w:t>
      </w:r>
    </w:p>
    <w:p w14:paraId="07959410" w14:textId="77777777" w:rsidR="00AC18D7" w:rsidRDefault="001856E9" w:rsidP="00AC18D7">
      <w:pPr>
        <w:pStyle w:val="Code"/>
        <w:rPr>
          <w:lang w:eastAsia="en-GB"/>
        </w:rPr>
      </w:pPr>
      <w:r w:rsidRPr="001856E9">
        <w:rPr>
          <w:lang w:eastAsia="en-GB"/>
        </w:rPr>
        <w:t xml:space="preserve">     Running unittests</w:t>
      </w:r>
      <w:r w:rsidR="00EC64D8" w:rsidRPr="00EC64D8">
        <w:rPr>
          <w:lang w:eastAsia="en-GB"/>
        </w:rPr>
        <w:t xml:space="preserve"> src/lib.rs</w:t>
      </w:r>
      <w:r w:rsidRPr="001856E9">
        <w:rPr>
          <w:lang w:eastAsia="en-GB"/>
        </w:rPr>
        <w:t xml:space="preserve"> (target/debug/deps/adder-</w:t>
      </w:r>
    </w:p>
    <w:p w14:paraId="04964D90" w14:textId="4B5E9C0E" w:rsidR="001856E9" w:rsidRPr="001856E9" w:rsidRDefault="001856E9" w:rsidP="00AC18D7">
      <w:pPr>
        <w:pStyle w:val="Code"/>
        <w:rPr>
          <w:lang w:eastAsia="en-GB"/>
        </w:rPr>
      </w:pPr>
      <w:r w:rsidRPr="001856E9">
        <w:rPr>
          <w:lang w:eastAsia="en-GB"/>
        </w:rPr>
        <w:t>1082c4b063a8fbe6)</w:t>
      </w:r>
    </w:p>
    <w:p w14:paraId="152A41FD" w14:textId="77777777" w:rsidR="001856E9" w:rsidRPr="001856E9" w:rsidRDefault="001856E9" w:rsidP="00AC18D7">
      <w:pPr>
        <w:pStyle w:val="Code"/>
        <w:rPr>
          <w:lang w:eastAsia="en-GB"/>
        </w:rPr>
      </w:pPr>
    </w:p>
    <w:p w14:paraId="113254FD" w14:textId="478DD896" w:rsidR="001856E9" w:rsidRPr="001856E9" w:rsidRDefault="008260F0" w:rsidP="00F75B08">
      <w:pPr>
        <w:pStyle w:val="CodeAnnotated"/>
        <w:rPr>
          <w:lang w:eastAsia="en-GB"/>
        </w:rPr>
      </w:pPr>
      <w:r w:rsidRPr="008260F0">
        <w:rPr>
          <w:rStyle w:val="CodeAnnotation"/>
        </w:rPr>
        <w:t>1</w:t>
      </w:r>
      <w:r w:rsidR="001856E9" w:rsidRPr="001856E9">
        <w:rPr>
          <w:lang w:eastAsia="en-GB"/>
        </w:rPr>
        <w:t xml:space="preserve"> running 1 test</w:t>
      </w:r>
    </w:p>
    <w:p w14:paraId="52F32BBA" w14:textId="77777777" w:rsidR="001856E9" w:rsidRPr="001856E9" w:rsidRDefault="001856E9" w:rsidP="00AC18D7">
      <w:pPr>
        <w:pStyle w:val="Code"/>
        <w:rPr>
          <w:lang w:eastAsia="en-GB"/>
        </w:rPr>
      </w:pPr>
      <w:r w:rsidRPr="001856E9">
        <w:rPr>
          <w:lang w:eastAsia="en-GB"/>
        </w:rPr>
        <w:t>test tests::internal ... ok</w:t>
      </w:r>
    </w:p>
    <w:p w14:paraId="55E152CA" w14:textId="77777777" w:rsidR="001856E9" w:rsidRPr="001856E9" w:rsidRDefault="001856E9" w:rsidP="00AC18D7">
      <w:pPr>
        <w:pStyle w:val="Code"/>
        <w:rPr>
          <w:lang w:eastAsia="en-GB"/>
        </w:rPr>
      </w:pPr>
    </w:p>
    <w:p w14:paraId="76C60635" w14:textId="77777777" w:rsidR="004626B5" w:rsidRDefault="001856E9" w:rsidP="00AC18D7">
      <w:pPr>
        <w:pStyle w:val="Code"/>
        <w:rPr>
          <w:lang w:eastAsia="en-GB"/>
        </w:rPr>
      </w:pPr>
      <w:r w:rsidRPr="001856E9">
        <w:rPr>
          <w:lang w:eastAsia="en-GB"/>
        </w:rPr>
        <w:t>test result: ok. 1 passed; 0 failed; 0 ignored; 0 measured; 0</w:t>
      </w:r>
    </w:p>
    <w:p w14:paraId="4031EF84" w14:textId="0EEF6EFC" w:rsidR="001856E9" w:rsidRPr="001856E9" w:rsidRDefault="001856E9" w:rsidP="00AC18D7">
      <w:pPr>
        <w:pStyle w:val="Code"/>
        <w:rPr>
          <w:lang w:eastAsia="en-GB"/>
        </w:rPr>
      </w:pPr>
      <w:r w:rsidRPr="001856E9">
        <w:rPr>
          <w:lang w:eastAsia="en-GB"/>
        </w:rPr>
        <w:t>filtered out; finished in 0.00s</w:t>
      </w:r>
    </w:p>
    <w:p w14:paraId="56BE7684" w14:textId="77777777" w:rsidR="001856E9" w:rsidRPr="001856E9" w:rsidRDefault="001856E9" w:rsidP="00AC18D7">
      <w:pPr>
        <w:pStyle w:val="Code"/>
        <w:rPr>
          <w:lang w:eastAsia="en-GB"/>
        </w:rPr>
      </w:pPr>
    </w:p>
    <w:p w14:paraId="2129D267" w14:textId="0C935616" w:rsidR="004626B5" w:rsidRDefault="001856E9" w:rsidP="00AC18D7">
      <w:pPr>
        <w:pStyle w:val="Code"/>
        <w:rPr>
          <w:lang w:eastAsia="en-GB"/>
        </w:rPr>
      </w:pPr>
      <w:r w:rsidRPr="001856E9">
        <w:rPr>
          <w:lang w:eastAsia="en-GB"/>
        </w:rPr>
        <w:t xml:space="preserve">   </w:t>
      </w:r>
      <w:r w:rsidR="008260F0" w:rsidRPr="008260F0">
        <w:rPr>
          <w:rStyle w:val="CodeAnnotation"/>
        </w:rPr>
        <w:t>2</w:t>
      </w:r>
      <w:r w:rsidRPr="001856E9">
        <w:rPr>
          <w:lang w:eastAsia="en-GB"/>
        </w:rPr>
        <w:t xml:space="preserve"> Running tests/integration_test.rs</w:t>
      </w:r>
    </w:p>
    <w:p w14:paraId="63D57E71" w14:textId="154F6030" w:rsidR="001856E9" w:rsidRPr="001856E9" w:rsidRDefault="001856E9" w:rsidP="00AC18D7">
      <w:pPr>
        <w:pStyle w:val="Code"/>
        <w:rPr>
          <w:lang w:eastAsia="en-GB"/>
        </w:rPr>
      </w:pPr>
      <w:r w:rsidRPr="001856E9">
        <w:rPr>
          <w:lang w:eastAsia="en-GB"/>
        </w:rPr>
        <w:t>(target/debug/deps/integration_test-1082c4b063a8fbe6)</w:t>
      </w:r>
    </w:p>
    <w:p w14:paraId="1060A2C0" w14:textId="77777777" w:rsidR="001856E9" w:rsidRPr="001856E9" w:rsidRDefault="001856E9" w:rsidP="00AC18D7">
      <w:pPr>
        <w:pStyle w:val="Code"/>
        <w:rPr>
          <w:lang w:eastAsia="en-GB"/>
        </w:rPr>
      </w:pPr>
    </w:p>
    <w:p w14:paraId="6650503A" w14:textId="77777777" w:rsidR="001856E9" w:rsidRPr="001856E9" w:rsidRDefault="001856E9" w:rsidP="00AC18D7">
      <w:pPr>
        <w:pStyle w:val="Code"/>
        <w:rPr>
          <w:lang w:eastAsia="en-GB"/>
        </w:rPr>
      </w:pPr>
      <w:r w:rsidRPr="001856E9">
        <w:rPr>
          <w:lang w:eastAsia="en-GB"/>
        </w:rPr>
        <w:lastRenderedPageBreak/>
        <w:t>running 1 test</w:t>
      </w:r>
    </w:p>
    <w:p w14:paraId="3222AEEB" w14:textId="62D8656D" w:rsidR="001856E9" w:rsidRPr="001856E9" w:rsidRDefault="008260F0" w:rsidP="00F75B08">
      <w:pPr>
        <w:pStyle w:val="CodeAnnotated"/>
        <w:rPr>
          <w:lang w:eastAsia="en-GB"/>
        </w:rPr>
      </w:pPr>
      <w:r w:rsidRPr="008260F0">
        <w:rPr>
          <w:rStyle w:val="CodeAnnotation"/>
        </w:rPr>
        <w:t>3</w:t>
      </w:r>
      <w:r w:rsidR="001856E9" w:rsidRPr="001856E9">
        <w:rPr>
          <w:lang w:eastAsia="en-GB"/>
        </w:rPr>
        <w:t xml:space="preserve"> test it_adds_two ... ok</w:t>
      </w:r>
    </w:p>
    <w:p w14:paraId="779D2BC9" w14:textId="77777777" w:rsidR="001856E9" w:rsidRPr="001856E9" w:rsidRDefault="001856E9" w:rsidP="00AC18D7">
      <w:pPr>
        <w:pStyle w:val="Code"/>
        <w:rPr>
          <w:lang w:eastAsia="en-GB"/>
        </w:rPr>
      </w:pPr>
    </w:p>
    <w:p w14:paraId="75F28AA1" w14:textId="77777777" w:rsidR="00B64DD6" w:rsidRDefault="008260F0" w:rsidP="00B64DD6">
      <w:pPr>
        <w:pStyle w:val="CodeAnnotated"/>
        <w:rPr>
          <w:lang w:eastAsia="en-GB"/>
        </w:rPr>
      </w:pPr>
      <w:r w:rsidRPr="008260F0">
        <w:rPr>
          <w:rStyle w:val="CodeAnnotation"/>
        </w:rPr>
        <w:t>4</w:t>
      </w:r>
      <w:r w:rsidR="001856E9" w:rsidRPr="001856E9">
        <w:rPr>
          <w:lang w:eastAsia="en-GB"/>
        </w:rPr>
        <w:t xml:space="preserve"> test result: ok. 1 passed; 0 failed; 0 ignored; 0 measured; 0</w:t>
      </w:r>
    </w:p>
    <w:p w14:paraId="63A5A39F" w14:textId="0B5A33F5" w:rsidR="001856E9" w:rsidRPr="001856E9" w:rsidRDefault="001856E9" w:rsidP="00B64DD6">
      <w:pPr>
        <w:pStyle w:val="Code"/>
        <w:rPr>
          <w:lang w:eastAsia="en-GB"/>
        </w:rPr>
      </w:pPr>
      <w:r w:rsidRPr="001856E9">
        <w:rPr>
          <w:lang w:eastAsia="en-GB"/>
        </w:rPr>
        <w:t>filtered out; finished in 0.00s</w:t>
      </w:r>
    </w:p>
    <w:p w14:paraId="6482F04A" w14:textId="77777777" w:rsidR="001856E9" w:rsidRPr="001856E9" w:rsidRDefault="001856E9" w:rsidP="00AC18D7">
      <w:pPr>
        <w:pStyle w:val="Code"/>
        <w:rPr>
          <w:lang w:eastAsia="en-GB"/>
        </w:rPr>
      </w:pPr>
    </w:p>
    <w:p w14:paraId="0E492572" w14:textId="77777777" w:rsidR="001856E9" w:rsidRPr="001856E9" w:rsidRDefault="001856E9" w:rsidP="00AC18D7">
      <w:pPr>
        <w:pStyle w:val="Code"/>
        <w:rPr>
          <w:lang w:eastAsia="en-GB"/>
        </w:rPr>
      </w:pPr>
      <w:r w:rsidRPr="001856E9">
        <w:rPr>
          <w:lang w:eastAsia="en-GB"/>
        </w:rPr>
        <w:t xml:space="preserve">   Doc-tests adder</w:t>
      </w:r>
    </w:p>
    <w:p w14:paraId="272E42BC" w14:textId="77777777" w:rsidR="001856E9" w:rsidRPr="001856E9" w:rsidRDefault="001856E9" w:rsidP="00AC18D7">
      <w:pPr>
        <w:pStyle w:val="Code"/>
        <w:rPr>
          <w:lang w:eastAsia="en-GB"/>
        </w:rPr>
      </w:pPr>
    </w:p>
    <w:p w14:paraId="34C2E23E" w14:textId="77777777" w:rsidR="001856E9" w:rsidRPr="001856E9" w:rsidRDefault="001856E9" w:rsidP="00AC18D7">
      <w:pPr>
        <w:pStyle w:val="Code"/>
        <w:rPr>
          <w:lang w:eastAsia="en-GB"/>
        </w:rPr>
      </w:pPr>
      <w:r w:rsidRPr="001856E9">
        <w:rPr>
          <w:lang w:eastAsia="en-GB"/>
        </w:rPr>
        <w:t>running 0 tests</w:t>
      </w:r>
    </w:p>
    <w:p w14:paraId="336E23FD" w14:textId="77777777" w:rsidR="001856E9" w:rsidRPr="001856E9" w:rsidRDefault="001856E9" w:rsidP="00AC18D7">
      <w:pPr>
        <w:pStyle w:val="Code"/>
        <w:rPr>
          <w:lang w:eastAsia="en-GB"/>
        </w:rPr>
      </w:pPr>
    </w:p>
    <w:p w14:paraId="11CA0826" w14:textId="77777777" w:rsidR="00B64DD6" w:rsidRDefault="001856E9" w:rsidP="00AC18D7">
      <w:pPr>
        <w:pStyle w:val="Code"/>
        <w:rPr>
          <w:lang w:eastAsia="en-GB"/>
        </w:rPr>
      </w:pPr>
      <w:r w:rsidRPr="001856E9">
        <w:rPr>
          <w:lang w:eastAsia="en-GB"/>
        </w:rPr>
        <w:t>test result: ok. 0 passed; 0 failed; 0 ignored; 0 measured; 0</w:t>
      </w:r>
    </w:p>
    <w:p w14:paraId="236774FB" w14:textId="1E87E6B1" w:rsidR="001856E9" w:rsidRPr="001856E9" w:rsidRDefault="001856E9" w:rsidP="00AC18D7">
      <w:pPr>
        <w:pStyle w:val="Code"/>
        <w:rPr>
          <w:lang w:eastAsia="en-GB"/>
        </w:rPr>
      </w:pPr>
      <w:r w:rsidRPr="001856E9">
        <w:rPr>
          <w:lang w:eastAsia="en-GB"/>
        </w:rPr>
        <w:t>filtered out; finished in 0.00s</w:t>
      </w:r>
    </w:p>
    <w:p w14:paraId="52FF9361" w14:textId="0362CA55" w:rsidR="001856E9" w:rsidRPr="001856E9" w:rsidRDefault="001856E9" w:rsidP="001856E9">
      <w:pPr>
        <w:pStyle w:val="Body"/>
        <w:rPr>
          <w:lang w:eastAsia="en-GB"/>
        </w:rPr>
      </w:pPr>
      <w:r w:rsidRPr="001856E9">
        <w:rPr>
          <w:lang w:eastAsia="en-GB"/>
        </w:rPr>
        <w:t>The three sections of output include the unit tests, the integration test, and</w:t>
      </w:r>
      <w:r>
        <w:rPr>
          <w:lang w:eastAsia="en-GB"/>
        </w:rPr>
        <w:t xml:space="preserve"> </w:t>
      </w:r>
      <w:r w:rsidRPr="001856E9">
        <w:rPr>
          <w:lang w:eastAsia="en-GB"/>
        </w:rPr>
        <w:t>the doc tests. Note that if any test in a section fails, the following sections</w:t>
      </w:r>
      <w:r>
        <w:rPr>
          <w:lang w:eastAsia="en-GB"/>
        </w:rPr>
        <w:t xml:space="preserve"> </w:t>
      </w:r>
      <w:r w:rsidRPr="001856E9">
        <w:rPr>
          <w:lang w:eastAsia="en-GB"/>
        </w:rPr>
        <w:t>will not be run. For example, if a unit test fails, there won’t be any output</w:t>
      </w:r>
      <w:r>
        <w:rPr>
          <w:lang w:eastAsia="en-GB"/>
        </w:rPr>
        <w:t xml:space="preserve"> </w:t>
      </w:r>
      <w:r w:rsidRPr="001856E9">
        <w:rPr>
          <w:lang w:eastAsia="en-GB"/>
        </w:rPr>
        <w:t>for integration and doc tests because those tests will only be run if all unit</w:t>
      </w:r>
      <w:r>
        <w:rPr>
          <w:lang w:eastAsia="en-GB"/>
        </w:rPr>
        <w:t xml:space="preserve"> </w:t>
      </w:r>
      <w:r w:rsidRPr="001856E9">
        <w:rPr>
          <w:lang w:eastAsia="en-GB"/>
        </w:rPr>
        <w:t>tests are passing.</w:t>
      </w:r>
    </w:p>
    <w:p w14:paraId="31C5D40B" w14:textId="41DC45F8" w:rsidR="001856E9" w:rsidRPr="001856E9" w:rsidRDefault="001856E9" w:rsidP="001856E9">
      <w:pPr>
        <w:pStyle w:val="Body"/>
        <w:rPr>
          <w:lang w:eastAsia="en-GB"/>
        </w:rPr>
      </w:pPr>
      <w:r w:rsidRPr="001856E9">
        <w:t xml:space="preserve">The first section for the unit tests </w:t>
      </w:r>
      <w:r w:rsidR="008260F0" w:rsidRPr="008260F0">
        <w:rPr>
          <w:rStyle w:val="CodeAnnotation"/>
        </w:rPr>
        <w:t>1</w:t>
      </w:r>
      <w:r w:rsidRPr="001856E9">
        <w:t xml:space="preserve"> is the same as we’ve been seeing: one line for each unit test (one named </w:t>
      </w:r>
      <w:r w:rsidRPr="00B12904">
        <w:rPr>
          <w:rStyle w:val="Literal"/>
        </w:rPr>
        <w:t>internal</w:t>
      </w:r>
      <w:r w:rsidRPr="001856E9">
        <w:rPr>
          <w:lang w:eastAsia="en-GB"/>
        </w:rPr>
        <w:t xml:space="preserve"> that we added in Listing 11-12)</w:t>
      </w:r>
      <w:r>
        <w:rPr>
          <w:lang w:eastAsia="en-GB"/>
        </w:rPr>
        <w:t xml:space="preserve"> </w:t>
      </w:r>
      <w:r w:rsidRPr="001856E9">
        <w:rPr>
          <w:lang w:eastAsia="en-GB"/>
        </w:rPr>
        <w:t>and then a summary line for the unit tests.</w:t>
      </w:r>
    </w:p>
    <w:p w14:paraId="0D6481BE" w14:textId="59DDB323" w:rsidR="001856E9" w:rsidRPr="001856E9" w:rsidRDefault="001856E9" w:rsidP="001856E9">
      <w:pPr>
        <w:pStyle w:val="Body"/>
        <w:rPr>
          <w:lang w:eastAsia="en-GB"/>
        </w:rPr>
      </w:pPr>
      <w:r w:rsidRPr="001856E9">
        <w:rPr>
          <w:lang w:eastAsia="en-GB"/>
        </w:rPr>
        <w:t xml:space="preserve">The integration tests section starts with the line </w:t>
      </w:r>
      <w:r w:rsidRPr="00B12904">
        <w:rPr>
          <w:rStyle w:val="Literal"/>
        </w:rPr>
        <w:t>Running tests/integration_test.rs</w:t>
      </w:r>
      <w:r w:rsidRPr="001856E9">
        <w:t xml:space="preserve"> </w:t>
      </w:r>
      <w:r w:rsidR="008260F0" w:rsidRPr="008260F0">
        <w:rPr>
          <w:rStyle w:val="CodeAnnotation"/>
        </w:rPr>
        <w:t>2</w:t>
      </w:r>
      <w:r w:rsidRPr="001856E9">
        <w:t xml:space="preserve">. Next, there is a line for each test function in that integration test </w:t>
      </w:r>
      <w:r w:rsidR="008260F0" w:rsidRPr="008260F0">
        <w:rPr>
          <w:rStyle w:val="CodeAnnotation"/>
        </w:rPr>
        <w:t>3</w:t>
      </w:r>
      <w:r w:rsidRPr="001856E9">
        <w:t xml:space="preserve"> and a summary line for the results of the integration test </w:t>
      </w:r>
      <w:r w:rsidR="008260F0" w:rsidRPr="008260F0">
        <w:rPr>
          <w:rStyle w:val="CodeAnnotation"/>
        </w:rPr>
        <w:t>4</w:t>
      </w:r>
      <w:r w:rsidRPr="001856E9">
        <w:t xml:space="preserve"> just before the </w:t>
      </w:r>
      <w:r w:rsidRPr="00B12904">
        <w:rPr>
          <w:rStyle w:val="Literal"/>
        </w:rPr>
        <w:t>Doc-tests adder</w:t>
      </w:r>
      <w:r w:rsidRPr="001856E9">
        <w:rPr>
          <w:lang w:eastAsia="en-GB"/>
        </w:rPr>
        <w:t xml:space="preserve"> section starts.</w:t>
      </w:r>
    </w:p>
    <w:p w14:paraId="63D1FE09" w14:textId="32C19DC2" w:rsidR="001856E9" w:rsidRPr="001856E9" w:rsidRDefault="001856E9" w:rsidP="001856E9">
      <w:pPr>
        <w:pStyle w:val="Body"/>
        <w:rPr>
          <w:lang w:eastAsia="en-GB"/>
        </w:rPr>
      </w:pPr>
      <w:r w:rsidRPr="001856E9">
        <w:rPr>
          <w:lang w:eastAsia="en-GB"/>
        </w:rPr>
        <w:t>Each integration test file has its own section, so if we add more files in the</w:t>
      </w:r>
      <w:r>
        <w:rPr>
          <w:lang w:eastAsia="en-GB"/>
        </w:rPr>
        <w:t xml:space="preserve"> </w:t>
      </w:r>
      <w:r w:rsidRPr="00055B79">
        <w:rPr>
          <w:rStyle w:val="Italic"/>
        </w:rPr>
        <w:t>tests</w:t>
      </w:r>
      <w:r w:rsidRPr="001856E9">
        <w:rPr>
          <w:lang w:eastAsia="en-GB"/>
        </w:rPr>
        <w:t xml:space="preserve"> directory, there will be more integration test sections.</w:t>
      </w:r>
    </w:p>
    <w:p w14:paraId="0A0B78F6" w14:textId="6ACD81F7" w:rsidR="001856E9" w:rsidRPr="001856E9" w:rsidRDefault="001856E9" w:rsidP="001856E9">
      <w:pPr>
        <w:pStyle w:val="Body"/>
        <w:rPr>
          <w:lang w:eastAsia="en-GB"/>
        </w:rPr>
      </w:pPr>
      <w:r w:rsidRPr="001856E9">
        <w:rPr>
          <w:lang w:eastAsia="en-GB"/>
        </w:rPr>
        <w:t>We can still run a particular integration test function by specifying the test</w:t>
      </w:r>
      <w:r>
        <w:rPr>
          <w:lang w:eastAsia="en-GB"/>
        </w:rPr>
        <w:t xml:space="preserve"> </w:t>
      </w:r>
      <w:r w:rsidRPr="001856E9">
        <w:rPr>
          <w:lang w:eastAsia="en-GB"/>
        </w:rPr>
        <w:t xml:space="preserve">function’s name as an argument to </w:t>
      </w:r>
      <w:r w:rsidRPr="00B12904">
        <w:rPr>
          <w:rStyle w:val="Literal"/>
        </w:rPr>
        <w:t>cargo test</w:t>
      </w:r>
      <w:r w:rsidRPr="001856E9">
        <w:t xml:space="preserve">. To run all the tests in a particular integration test file, use the </w:t>
      </w:r>
      <w:r w:rsidRPr="00B12904">
        <w:rPr>
          <w:rStyle w:val="Literal"/>
        </w:rPr>
        <w:t>--test</w:t>
      </w:r>
      <w:r w:rsidRPr="001856E9">
        <w:t xml:space="preserve"> argument of </w:t>
      </w:r>
      <w:r w:rsidRPr="00B12904">
        <w:rPr>
          <w:rStyle w:val="Literal"/>
        </w:rPr>
        <w:t>cargo test</w:t>
      </w:r>
      <w:r>
        <w:rPr>
          <w:lang w:eastAsia="en-GB"/>
        </w:rPr>
        <w:t xml:space="preserve"> </w:t>
      </w:r>
      <w:r w:rsidRPr="001856E9">
        <w:rPr>
          <w:lang w:eastAsia="en-GB"/>
        </w:rPr>
        <w:t>followed by the name of the file:</w:t>
      </w:r>
    </w:p>
    <w:p w14:paraId="752C3919" w14:textId="77777777" w:rsidR="001856E9" w:rsidRPr="001856E9" w:rsidRDefault="001856E9" w:rsidP="00B12904">
      <w:pPr>
        <w:pStyle w:val="Code"/>
        <w:rPr>
          <w:lang w:eastAsia="en-GB"/>
        </w:rPr>
      </w:pPr>
      <w:r w:rsidRPr="001856E9">
        <w:rPr>
          <w:lang w:eastAsia="en-GB"/>
        </w:rPr>
        <w:t>$ cargo test --test integration_test</w:t>
      </w:r>
    </w:p>
    <w:p w14:paraId="3C977C14" w14:textId="77777777" w:rsidR="001856E9" w:rsidRPr="001856E9" w:rsidRDefault="001856E9" w:rsidP="00B12904">
      <w:pPr>
        <w:pStyle w:val="Code"/>
        <w:rPr>
          <w:lang w:eastAsia="en-GB"/>
        </w:rPr>
      </w:pPr>
      <w:r w:rsidRPr="001856E9">
        <w:rPr>
          <w:lang w:eastAsia="en-GB"/>
        </w:rPr>
        <w:t xml:space="preserve">    Finished test [unoptimized + debuginfo] target(s) in 0.64s</w:t>
      </w:r>
    </w:p>
    <w:p w14:paraId="7CF6BFEE" w14:textId="5EA9DFFA" w:rsidR="003F245D" w:rsidRDefault="001856E9" w:rsidP="00B12904">
      <w:pPr>
        <w:pStyle w:val="Code"/>
        <w:rPr>
          <w:lang w:eastAsia="en-GB"/>
        </w:rPr>
      </w:pPr>
      <w:r w:rsidRPr="001856E9">
        <w:rPr>
          <w:lang w:eastAsia="en-GB"/>
        </w:rPr>
        <w:t xml:space="preserve">     Running tests/integration_test.rs</w:t>
      </w:r>
    </w:p>
    <w:p w14:paraId="1A7FD8D2" w14:textId="2FF59F8D" w:rsidR="001856E9" w:rsidRPr="001856E9" w:rsidRDefault="001856E9" w:rsidP="00B12904">
      <w:pPr>
        <w:pStyle w:val="Code"/>
        <w:rPr>
          <w:lang w:eastAsia="en-GB"/>
        </w:rPr>
      </w:pPr>
      <w:r w:rsidRPr="001856E9">
        <w:rPr>
          <w:lang w:eastAsia="en-GB"/>
        </w:rPr>
        <w:t>(target/debug/deps/integration_test-82e7799c1bc62298)</w:t>
      </w:r>
    </w:p>
    <w:p w14:paraId="35ADA3B1" w14:textId="77777777" w:rsidR="001856E9" w:rsidRPr="001856E9" w:rsidRDefault="001856E9" w:rsidP="00B12904">
      <w:pPr>
        <w:pStyle w:val="Code"/>
        <w:rPr>
          <w:lang w:eastAsia="en-GB"/>
        </w:rPr>
      </w:pPr>
    </w:p>
    <w:p w14:paraId="616D8801" w14:textId="77777777" w:rsidR="001856E9" w:rsidRPr="001856E9" w:rsidRDefault="001856E9" w:rsidP="00B12904">
      <w:pPr>
        <w:pStyle w:val="Code"/>
        <w:rPr>
          <w:lang w:eastAsia="en-GB"/>
        </w:rPr>
      </w:pPr>
      <w:r w:rsidRPr="001856E9">
        <w:rPr>
          <w:lang w:eastAsia="en-GB"/>
        </w:rPr>
        <w:t>running 1 test</w:t>
      </w:r>
    </w:p>
    <w:p w14:paraId="42076BE0" w14:textId="77777777" w:rsidR="001856E9" w:rsidRPr="001856E9" w:rsidRDefault="001856E9" w:rsidP="00B12904">
      <w:pPr>
        <w:pStyle w:val="Code"/>
        <w:rPr>
          <w:lang w:eastAsia="en-GB"/>
        </w:rPr>
      </w:pPr>
      <w:r w:rsidRPr="001856E9">
        <w:rPr>
          <w:lang w:eastAsia="en-GB"/>
        </w:rPr>
        <w:t>test it_adds_two ... ok</w:t>
      </w:r>
    </w:p>
    <w:p w14:paraId="31C23E3A" w14:textId="77777777" w:rsidR="001856E9" w:rsidRPr="001856E9" w:rsidRDefault="001856E9" w:rsidP="00B12904">
      <w:pPr>
        <w:pStyle w:val="Code"/>
        <w:rPr>
          <w:lang w:eastAsia="en-GB"/>
        </w:rPr>
      </w:pPr>
    </w:p>
    <w:p w14:paraId="6C8645EB" w14:textId="36026532" w:rsidR="00E72E68" w:rsidRDefault="001856E9" w:rsidP="00E72E68">
      <w:pPr>
        <w:pStyle w:val="Code"/>
        <w:rPr>
          <w:lang w:eastAsia="en-GB"/>
        </w:rPr>
      </w:pPr>
      <w:r w:rsidRPr="001856E9">
        <w:rPr>
          <w:lang w:eastAsia="en-GB"/>
        </w:rPr>
        <w:t>test result: ok. 1 passed; 0 failed; 0 ignored; 0 measured; 0</w:t>
      </w:r>
    </w:p>
    <w:p w14:paraId="03DA0659" w14:textId="6124520D" w:rsidR="001856E9" w:rsidRPr="001856E9" w:rsidRDefault="001856E9" w:rsidP="00B12904">
      <w:pPr>
        <w:pStyle w:val="Code"/>
        <w:rPr>
          <w:lang w:eastAsia="en-GB"/>
        </w:rPr>
      </w:pPr>
      <w:r w:rsidRPr="001856E9">
        <w:rPr>
          <w:lang w:eastAsia="en-GB"/>
        </w:rPr>
        <w:t>filtered out; finished in 0.00s</w:t>
      </w:r>
    </w:p>
    <w:p w14:paraId="5E323E8D" w14:textId="77777777" w:rsidR="001856E9" w:rsidRPr="001856E9" w:rsidRDefault="001856E9" w:rsidP="00F461C7">
      <w:pPr>
        <w:pStyle w:val="BodyContinued"/>
        <w:rPr>
          <w:lang w:eastAsia="en-GB"/>
        </w:rPr>
      </w:pPr>
      <w:r w:rsidRPr="001856E9">
        <w:t xml:space="preserve">This command runs only the tests in the </w:t>
      </w:r>
      <w:r w:rsidRPr="00055B79">
        <w:rPr>
          <w:rStyle w:val="Italic"/>
        </w:rPr>
        <w:t>tests/integration_test.rs</w:t>
      </w:r>
      <w:r w:rsidRPr="001856E9">
        <w:rPr>
          <w:lang w:eastAsia="en-GB"/>
        </w:rPr>
        <w:t xml:space="preserve"> file.</w:t>
      </w:r>
    </w:p>
    <w:p w14:paraId="4896863B" w14:textId="77777777" w:rsidR="001856E9" w:rsidRPr="001856E9" w:rsidRDefault="001856E9" w:rsidP="00996AFD">
      <w:pPr>
        <w:pStyle w:val="HeadC"/>
        <w:rPr>
          <w:lang w:eastAsia="en-GB"/>
        </w:rPr>
      </w:pPr>
      <w:bookmarkStart w:id="100" w:name="submodules-in-integration-tests"/>
      <w:bookmarkStart w:id="101" w:name="_Toc106891155"/>
      <w:bookmarkEnd w:id="100"/>
      <w:r w:rsidRPr="001856E9">
        <w:rPr>
          <w:lang w:eastAsia="en-GB"/>
        </w:rPr>
        <w:t>Submodules in Integration Tests</w:t>
      </w:r>
      <w:bookmarkEnd w:id="101"/>
    </w:p>
    <w:p w14:paraId="51A86B8F" w14:textId="6DBB79DE" w:rsidR="001856E9" w:rsidRPr="001856E9" w:rsidRDefault="001856E9" w:rsidP="001856E9">
      <w:pPr>
        <w:pStyle w:val="Body"/>
        <w:rPr>
          <w:lang w:eastAsia="en-GB"/>
        </w:rPr>
      </w:pPr>
      <w:r w:rsidRPr="001856E9">
        <w:t xml:space="preserve">As you add more integration tests, you might want to make more files in the </w:t>
      </w:r>
      <w:r w:rsidRPr="00055B79">
        <w:rPr>
          <w:rStyle w:val="Italic"/>
        </w:rPr>
        <w:t>tests</w:t>
      </w:r>
      <w:r w:rsidRPr="001856E9">
        <w:t xml:space="preserve"> directory to help organize them; for example, you can group the test functions by the functionality they’re testing. As mentioned earlier, each file in the </w:t>
      </w:r>
      <w:r w:rsidRPr="00055B79">
        <w:rPr>
          <w:rStyle w:val="Italic"/>
        </w:rPr>
        <w:t>tests</w:t>
      </w:r>
      <w:r w:rsidRPr="001856E9">
        <w:t xml:space="preserve"> directory is compiled as its own separate crate, which is useful for creating separate </w:t>
      </w:r>
      <w:r w:rsidRPr="001856E9">
        <w:lastRenderedPageBreak/>
        <w:t xml:space="preserve">scopes to more closely imitate the way end users will be using your crate. However, this means files in the </w:t>
      </w:r>
      <w:r w:rsidRPr="00055B79">
        <w:rPr>
          <w:rStyle w:val="Italic"/>
        </w:rPr>
        <w:t>tests</w:t>
      </w:r>
      <w:r w:rsidRPr="001856E9">
        <w:t xml:space="preserve"> directory don’t share the same behavior as files in </w:t>
      </w:r>
      <w:r w:rsidRPr="00055B79">
        <w:rPr>
          <w:rStyle w:val="Italic"/>
        </w:rPr>
        <w:t>src</w:t>
      </w:r>
      <w:r w:rsidRPr="001856E9">
        <w:rPr>
          <w:lang w:eastAsia="en-GB"/>
        </w:rPr>
        <w:t xml:space="preserve"> do, as you learned in </w:t>
      </w:r>
      <w:r w:rsidRPr="00767EB7">
        <w:rPr>
          <w:rStyle w:val="Xref"/>
        </w:rPr>
        <w:t>Chapter 7</w:t>
      </w:r>
      <w:r>
        <w:rPr>
          <w:lang w:eastAsia="en-GB"/>
        </w:rPr>
        <w:t xml:space="preserve"> </w:t>
      </w:r>
      <w:r w:rsidRPr="001856E9">
        <w:rPr>
          <w:lang w:eastAsia="en-GB"/>
        </w:rPr>
        <w:t>regarding how to separate code into modules and files.</w:t>
      </w:r>
    </w:p>
    <w:p w14:paraId="45333CE4" w14:textId="19A1355A" w:rsidR="001856E9" w:rsidRPr="001856E9" w:rsidRDefault="001856E9" w:rsidP="001856E9">
      <w:pPr>
        <w:pStyle w:val="Body"/>
        <w:rPr>
          <w:lang w:eastAsia="en-GB"/>
        </w:rPr>
      </w:pPr>
      <w:r w:rsidRPr="001856E9">
        <w:rPr>
          <w:lang w:eastAsia="en-GB"/>
        </w:rPr>
        <w:t xml:space="preserve">The different behavior of </w:t>
      </w:r>
      <w:r w:rsidRPr="00055B79">
        <w:rPr>
          <w:rStyle w:val="Italic"/>
        </w:rPr>
        <w:t>tests</w:t>
      </w:r>
      <w:r w:rsidRPr="001856E9">
        <w:t xml:space="preserve"> directory files is most noticeable when you have a set of helper functions to use in multiple integration test files and you try to follow the steps in </w:t>
      </w:r>
      <w:r w:rsidRPr="00F75B08">
        <w:rPr>
          <w:rStyle w:val="Xref"/>
        </w:rPr>
        <w:t>“Separating Modules into Different Files”</w:t>
      </w:r>
      <w:r w:rsidRPr="001856E9">
        <w:t xml:space="preserve"> </w:t>
      </w:r>
      <w:r w:rsidR="00626663">
        <w:t>on</w:t>
      </w:r>
      <w:r w:rsidRPr="001856E9">
        <w:t xml:space="preserve"> </w:t>
      </w:r>
      <w:r w:rsidR="00626663">
        <w:rPr>
          <w:rStyle w:val="Xref"/>
        </w:rPr>
        <w:t>page XX</w:t>
      </w:r>
      <w:r w:rsidRPr="001856E9">
        <w:t xml:space="preserve"> to extract them into a common module. For example, if we create </w:t>
      </w:r>
      <w:r w:rsidRPr="00055B79">
        <w:rPr>
          <w:rStyle w:val="Italic"/>
        </w:rPr>
        <w:t>tests/common.rs</w:t>
      </w:r>
      <w:r w:rsidRPr="001856E9">
        <w:t xml:space="preserve"> and place a function named </w:t>
      </w:r>
      <w:r w:rsidRPr="00B12904">
        <w:rPr>
          <w:rStyle w:val="Literal"/>
        </w:rPr>
        <w:t>setup</w:t>
      </w:r>
      <w:r w:rsidRPr="001856E9">
        <w:t xml:space="preserve"> in it, we can add some code to </w:t>
      </w:r>
      <w:r w:rsidRPr="00B12904">
        <w:rPr>
          <w:rStyle w:val="Literal"/>
        </w:rPr>
        <w:t>setup</w:t>
      </w:r>
      <w:r w:rsidRPr="001856E9">
        <w:rPr>
          <w:lang w:eastAsia="en-GB"/>
        </w:rPr>
        <w:t xml:space="preserve"> that we want to call from multiple test functions in</w:t>
      </w:r>
      <w:r>
        <w:rPr>
          <w:lang w:eastAsia="en-GB"/>
        </w:rPr>
        <w:t xml:space="preserve"> </w:t>
      </w:r>
      <w:r w:rsidRPr="001856E9">
        <w:rPr>
          <w:lang w:eastAsia="en-GB"/>
        </w:rPr>
        <w:t>multiple test files:</w:t>
      </w:r>
    </w:p>
    <w:p w14:paraId="59B3DEE7" w14:textId="6CB8267D" w:rsidR="001856E9" w:rsidRPr="001856E9" w:rsidRDefault="00996AFD" w:rsidP="008260F0">
      <w:pPr>
        <w:pStyle w:val="CodeLabel"/>
        <w:rPr>
          <w:lang w:eastAsia="en-GB"/>
        </w:rPr>
      </w:pPr>
      <w:r>
        <w:rPr>
          <w:lang w:eastAsia="en-GB"/>
        </w:rPr>
        <w:t>tests/</w:t>
      </w:r>
      <w:r w:rsidR="001856E9" w:rsidRPr="001856E9">
        <w:rPr>
          <w:lang w:eastAsia="en-GB"/>
        </w:rPr>
        <w:t>common.rs</w:t>
      </w:r>
    </w:p>
    <w:p w14:paraId="647B2938" w14:textId="77777777" w:rsidR="001856E9" w:rsidRPr="001856E9" w:rsidRDefault="001856E9" w:rsidP="00B12904">
      <w:pPr>
        <w:pStyle w:val="Code"/>
        <w:rPr>
          <w:lang w:eastAsia="en-GB"/>
        </w:rPr>
      </w:pPr>
      <w:r w:rsidRPr="001856E9">
        <w:rPr>
          <w:lang w:eastAsia="en-GB"/>
        </w:rPr>
        <w:t>pub fn setup() {</w:t>
      </w:r>
    </w:p>
    <w:p w14:paraId="63E9395C" w14:textId="77777777" w:rsidR="001856E9" w:rsidRPr="001856E9" w:rsidRDefault="001856E9" w:rsidP="00B12904">
      <w:pPr>
        <w:pStyle w:val="Code"/>
        <w:rPr>
          <w:lang w:eastAsia="en-GB"/>
        </w:rPr>
      </w:pPr>
      <w:r w:rsidRPr="001856E9">
        <w:rPr>
          <w:lang w:eastAsia="en-GB"/>
        </w:rPr>
        <w:t xml:space="preserve">    // setup code specific to your library's tests would go here</w:t>
      </w:r>
    </w:p>
    <w:p w14:paraId="054A6D78" w14:textId="77777777" w:rsidR="001856E9" w:rsidRPr="001856E9" w:rsidRDefault="001856E9" w:rsidP="00B12904">
      <w:pPr>
        <w:pStyle w:val="Code"/>
        <w:rPr>
          <w:lang w:eastAsia="en-GB"/>
        </w:rPr>
      </w:pPr>
      <w:r w:rsidRPr="001856E9">
        <w:rPr>
          <w:lang w:eastAsia="en-GB"/>
        </w:rPr>
        <w:t>}</w:t>
      </w:r>
    </w:p>
    <w:p w14:paraId="13564F6A" w14:textId="17CAFB05" w:rsidR="001856E9" w:rsidRPr="001856E9" w:rsidRDefault="001856E9" w:rsidP="001856E9">
      <w:pPr>
        <w:pStyle w:val="Body"/>
        <w:rPr>
          <w:lang w:eastAsia="en-GB"/>
        </w:rPr>
      </w:pPr>
      <w:r w:rsidRPr="001856E9">
        <w:t xml:space="preserve">When we run the tests again, we’ll see a new section in the test output for the </w:t>
      </w:r>
      <w:r w:rsidRPr="00055B79">
        <w:rPr>
          <w:rStyle w:val="Italic"/>
        </w:rPr>
        <w:t>common.rs</w:t>
      </w:r>
      <w:r w:rsidRPr="001856E9">
        <w:t xml:space="preserve"> file, even though this file doesn’t contain any test functions nor did we call the </w:t>
      </w:r>
      <w:r w:rsidRPr="00B12904">
        <w:rPr>
          <w:rStyle w:val="Literal"/>
        </w:rPr>
        <w:t>setup</w:t>
      </w:r>
      <w:r w:rsidRPr="001856E9">
        <w:rPr>
          <w:lang w:eastAsia="en-GB"/>
        </w:rPr>
        <w:t xml:space="preserve"> function from anywhere:</w:t>
      </w:r>
    </w:p>
    <w:p w14:paraId="71315F89" w14:textId="77777777" w:rsidR="001856E9" w:rsidRPr="00F75B08" w:rsidRDefault="001856E9" w:rsidP="00F75B08">
      <w:pPr>
        <w:pStyle w:val="Code"/>
        <w:rPr>
          <w:rStyle w:val="LiteralGray"/>
        </w:rPr>
      </w:pPr>
      <w:r w:rsidRPr="00F75B08">
        <w:rPr>
          <w:rStyle w:val="LiteralGray"/>
        </w:rPr>
        <w:t>running 1 test</w:t>
      </w:r>
    </w:p>
    <w:p w14:paraId="0E2AF64C" w14:textId="77777777" w:rsidR="001856E9" w:rsidRPr="00F75B08" w:rsidRDefault="001856E9" w:rsidP="00F75B08">
      <w:pPr>
        <w:pStyle w:val="Code"/>
        <w:rPr>
          <w:rStyle w:val="LiteralGray"/>
        </w:rPr>
      </w:pPr>
      <w:r w:rsidRPr="00F75B08">
        <w:rPr>
          <w:rStyle w:val="LiteralGray"/>
        </w:rPr>
        <w:t>test tests::internal ... ok</w:t>
      </w:r>
    </w:p>
    <w:p w14:paraId="213767E6" w14:textId="77777777" w:rsidR="001856E9" w:rsidRPr="00F75B08" w:rsidRDefault="001856E9" w:rsidP="00F75B08">
      <w:pPr>
        <w:pStyle w:val="Code"/>
        <w:rPr>
          <w:rStyle w:val="LiteralGray"/>
        </w:rPr>
      </w:pPr>
    </w:p>
    <w:p w14:paraId="276CDC09" w14:textId="5888772A" w:rsidR="00842CA0" w:rsidRDefault="001856E9" w:rsidP="00D764F3">
      <w:pPr>
        <w:pStyle w:val="Code"/>
        <w:rPr>
          <w:rStyle w:val="LiteralGray"/>
        </w:rPr>
      </w:pPr>
      <w:r w:rsidRPr="00F75B08">
        <w:rPr>
          <w:rStyle w:val="LiteralGray"/>
        </w:rPr>
        <w:t>test result: ok. 1 passed; 0 failed; 0 ignored; 0 measured; 0</w:t>
      </w:r>
    </w:p>
    <w:p w14:paraId="6599B56C" w14:textId="3A8F52EB" w:rsidR="001856E9" w:rsidRPr="00F75B08" w:rsidRDefault="001856E9" w:rsidP="00F75B08">
      <w:pPr>
        <w:pStyle w:val="Code"/>
        <w:rPr>
          <w:rStyle w:val="LiteralGray"/>
        </w:rPr>
      </w:pPr>
      <w:r w:rsidRPr="00F75B08">
        <w:rPr>
          <w:rStyle w:val="LiteralGray"/>
        </w:rPr>
        <w:t>filtered out; finished in 0.00s</w:t>
      </w:r>
    </w:p>
    <w:p w14:paraId="54D1EC64" w14:textId="77777777" w:rsidR="001856E9" w:rsidRPr="001856E9" w:rsidRDefault="001856E9" w:rsidP="00F75B08">
      <w:pPr>
        <w:pStyle w:val="Code"/>
        <w:rPr>
          <w:lang w:eastAsia="en-GB"/>
        </w:rPr>
      </w:pPr>
    </w:p>
    <w:p w14:paraId="63D5B555" w14:textId="77777777" w:rsidR="00D87A0F" w:rsidRDefault="001856E9" w:rsidP="00D764F3">
      <w:pPr>
        <w:pStyle w:val="Code"/>
        <w:rPr>
          <w:lang w:eastAsia="en-GB"/>
        </w:rPr>
      </w:pPr>
      <w:r w:rsidRPr="001856E9">
        <w:rPr>
          <w:lang w:eastAsia="en-GB"/>
        </w:rPr>
        <w:t xml:space="preserve">     Running tests/common.rs (target/debug/deps/common-</w:t>
      </w:r>
    </w:p>
    <w:p w14:paraId="14669159" w14:textId="58522EAE" w:rsidR="001856E9" w:rsidRPr="001856E9" w:rsidRDefault="001856E9" w:rsidP="00F75B08">
      <w:pPr>
        <w:pStyle w:val="Code"/>
        <w:rPr>
          <w:lang w:eastAsia="en-GB"/>
        </w:rPr>
      </w:pPr>
      <w:r w:rsidRPr="001856E9">
        <w:rPr>
          <w:lang w:eastAsia="en-GB"/>
        </w:rPr>
        <w:t>92948b65e88960b4)</w:t>
      </w:r>
    </w:p>
    <w:p w14:paraId="3DE2AEB7" w14:textId="77777777" w:rsidR="001856E9" w:rsidRPr="001856E9" w:rsidRDefault="001856E9" w:rsidP="00F75B08">
      <w:pPr>
        <w:pStyle w:val="Code"/>
        <w:rPr>
          <w:lang w:eastAsia="en-GB"/>
        </w:rPr>
      </w:pPr>
    </w:p>
    <w:p w14:paraId="3C5582D7" w14:textId="77777777" w:rsidR="001856E9" w:rsidRPr="001856E9" w:rsidRDefault="001856E9" w:rsidP="00F75B08">
      <w:pPr>
        <w:pStyle w:val="Code"/>
        <w:rPr>
          <w:lang w:eastAsia="en-GB"/>
        </w:rPr>
      </w:pPr>
      <w:r w:rsidRPr="001856E9">
        <w:rPr>
          <w:lang w:eastAsia="en-GB"/>
        </w:rPr>
        <w:t>running 0 tests</w:t>
      </w:r>
    </w:p>
    <w:p w14:paraId="37893C36" w14:textId="77777777" w:rsidR="001856E9" w:rsidRPr="001856E9" w:rsidRDefault="001856E9" w:rsidP="00F75B08">
      <w:pPr>
        <w:pStyle w:val="Code"/>
        <w:rPr>
          <w:lang w:eastAsia="en-GB"/>
        </w:rPr>
      </w:pPr>
    </w:p>
    <w:p w14:paraId="3A6A105F" w14:textId="06506C50" w:rsidR="00352B74" w:rsidRDefault="001856E9" w:rsidP="00D764F3">
      <w:pPr>
        <w:pStyle w:val="Code"/>
        <w:rPr>
          <w:lang w:eastAsia="en-GB"/>
        </w:rPr>
      </w:pPr>
      <w:r w:rsidRPr="001856E9">
        <w:rPr>
          <w:lang w:eastAsia="en-GB"/>
        </w:rPr>
        <w:t>test result: ok. 0 passed; 0 failed; 0 ignored; 0 measured; 0</w:t>
      </w:r>
    </w:p>
    <w:p w14:paraId="26D7AFBF" w14:textId="32FD4C6F" w:rsidR="001856E9" w:rsidRPr="001856E9" w:rsidRDefault="001856E9" w:rsidP="00F75B08">
      <w:pPr>
        <w:pStyle w:val="Code"/>
        <w:rPr>
          <w:lang w:eastAsia="en-GB"/>
        </w:rPr>
      </w:pPr>
      <w:r w:rsidRPr="001856E9">
        <w:rPr>
          <w:lang w:eastAsia="en-GB"/>
        </w:rPr>
        <w:t>filtered out; finished in 0.00s</w:t>
      </w:r>
    </w:p>
    <w:p w14:paraId="3B7DFAD8" w14:textId="77777777" w:rsidR="001856E9" w:rsidRPr="001856E9" w:rsidRDefault="001856E9" w:rsidP="00F75B08">
      <w:pPr>
        <w:pStyle w:val="Code"/>
        <w:rPr>
          <w:lang w:eastAsia="en-GB"/>
        </w:rPr>
      </w:pPr>
    </w:p>
    <w:p w14:paraId="6A0D0E86" w14:textId="5657FBAC" w:rsidR="00814C69" w:rsidRPr="00F75B08" w:rsidRDefault="001856E9" w:rsidP="00D764F3">
      <w:pPr>
        <w:pStyle w:val="Code"/>
        <w:rPr>
          <w:rStyle w:val="LiteralGray"/>
        </w:rPr>
      </w:pPr>
      <w:r w:rsidRPr="00F75B08">
        <w:rPr>
          <w:rStyle w:val="LiteralGray"/>
        </w:rPr>
        <w:t xml:space="preserve">     Running tests/integration_test.rs</w:t>
      </w:r>
    </w:p>
    <w:p w14:paraId="6B0CFCBE" w14:textId="24A85D39" w:rsidR="001856E9" w:rsidRPr="00F75B08" w:rsidRDefault="001856E9" w:rsidP="00F75B08">
      <w:pPr>
        <w:pStyle w:val="Code"/>
        <w:rPr>
          <w:rStyle w:val="LiteralGray"/>
        </w:rPr>
      </w:pPr>
      <w:r w:rsidRPr="00F75B08">
        <w:rPr>
          <w:rStyle w:val="LiteralGray"/>
        </w:rPr>
        <w:t>(target/debug/deps/integration_test-92948b65e88960b4)</w:t>
      </w:r>
    </w:p>
    <w:p w14:paraId="6C4901C7" w14:textId="77777777" w:rsidR="001856E9" w:rsidRPr="00F75B08" w:rsidRDefault="001856E9" w:rsidP="00F75B08">
      <w:pPr>
        <w:pStyle w:val="Code"/>
        <w:rPr>
          <w:rStyle w:val="LiteralGray"/>
        </w:rPr>
      </w:pPr>
    </w:p>
    <w:p w14:paraId="47D619C4" w14:textId="77777777" w:rsidR="001856E9" w:rsidRPr="00F75B08" w:rsidRDefault="001856E9" w:rsidP="00F75B08">
      <w:pPr>
        <w:pStyle w:val="Code"/>
        <w:rPr>
          <w:rStyle w:val="LiteralGray"/>
        </w:rPr>
      </w:pPr>
      <w:r w:rsidRPr="00F75B08">
        <w:rPr>
          <w:rStyle w:val="LiteralGray"/>
        </w:rPr>
        <w:t>running 1 test</w:t>
      </w:r>
    </w:p>
    <w:p w14:paraId="7BA75262" w14:textId="77777777" w:rsidR="001856E9" w:rsidRPr="00F75B08" w:rsidRDefault="001856E9" w:rsidP="00F75B08">
      <w:pPr>
        <w:pStyle w:val="Code"/>
        <w:rPr>
          <w:rStyle w:val="LiteralGray"/>
        </w:rPr>
      </w:pPr>
      <w:r w:rsidRPr="00F75B08">
        <w:rPr>
          <w:rStyle w:val="LiteralGray"/>
        </w:rPr>
        <w:t>test it_adds_two ... ok</w:t>
      </w:r>
    </w:p>
    <w:p w14:paraId="5D10862A" w14:textId="77777777" w:rsidR="001856E9" w:rsidRPr="00F75B08" w:rsidRDefault="001856E9" w:rsidP="00F75B08">
      <w:pPr>
        <w:pStyle w:val="Code"/>
        <w:rPr>
          <w:rStyle w:val="LiteralGray"/>
        </w:rPr>
      </w:pPr>
    </w:p>
    <w:p w14:paraId="17C37745" w14:textId="085EE1AF" w:rsidR="00322E27" w:rsidRPr="00F75B08" w:rsidRDefault="001856E9" w:rsidP="00D764F3">
      <w:pPr>
        <w:pStyle w:val="Code"/>
        <w:rPr>
          <w:rStyle w:val="LiteralGray"/>
        </w:rPr>
      </w:pPr>
      <w:r w:rsidRPr="00F75B08">
        <w:rPr>
          <w:rStyle w:val="LiteralGray"/>
        </w:rPr>
        <w:t>test result: ok. 1 passed; 0 failed; 0 ignored; 0 measured; 0</w:t>
      </w:r>
    </w:p>
    <w:p w14:paraId="5DF7F02B" w14:textId="47D0290B" w:rsidR="001856E9" w:rsidRPr="00F75B08" w:rsidRDefault="001856E9" w:rsidP="00F75B08">
      <w:pPr>
        <w:pStyle w:val="Code"/>
        <w:rPr>
          <w:rStyle w:val="LiteralGray"/>
        </w:rPr>
      </w:pPr>
      <w:r w:rsidRPr="00F75B08">
        <w:rPr>
          <w:rStyle w:val="LiteralGray"/>
        </w:rPr>
        <w:t>filtered out; finished in 0.00s</w:t>
      </w:r>
    </w:p>
    <w:p w14:paraId="0BC58594" w14:textId="77777777" w:rsidR="001856E9" w:rsidRPr="00F75B08" w:rsidRDefault="001856E9" w:rsidP="00F75B08">
      <w:pPr>
        <w:pStyle w:val="Code"/>
        <w:rPr>
          <w:rStyle w:val="LiteralGray"/>
        </w:rPr>
      </w:pPr>
    </w:p>
    <w:p w14:paraId="33A23E15" w14:textId="77777777" w:rsidR="001856E9" w:rsidRPr="00F75B08" w:rsidRDefault="001856E9" w:rsidP="00F75B08">
      <w:pPr>
        <w:pStyle w:val="Code"/>
        <w:rPr>
          <w:rStyle w:val="LiteralGray"/>
        </w:rPr>
      </w:pPr>
      <w:r w:rsidRPr="00F75B08">
        <w:rPr>
          <w:rStyle w:val="LiteralGray"/>
        </w:rPr>
        <w:t xml:space="preserve">   Doc-tests adder</w:t>
      </w:r>
    </w:p>
    <w:p w14:paraId="723471C2" w14:textId="77777777" w:rsidR="001856E9" w:rsidRPr="00F75B08" w:rsidRDefault="001856E9" w:rsidP="00F75B08">
      <w:pPr>
        <w:pStyle w:val="Code"/>
        <w:rPr>
          <w:rStyle w:val="LiteralGray"/>
        </w:rPr>
      </w:pPr>
    </w:p>
    <w:p w14:paraId="60FD2047" w14:textId="77777777" w:rsidR="001856E9" w:rsidRPr="00F75B08" w:rsidRDefault="001856E9" w:rsidP="00F75B08">
      <w:pPr>
        <w:pStyle w:val="Code"/>
        <w:rPr>
          <w:rStyle w:val="LiteralGray"/>
        </w:rPr>
      </w:pPr>
      <w:r w:rsidRPr="00F75B08">
        <w:rPr>
          <w:rStyle w:val="LiteralGray"/>
        </w:rPr>
        <w:t>running 0 tests</w:t>
      </w:r>
    </w:p>
    <w:p w14:paraId="69CC26EC" w14:textId="77777777" w:rsidR="001856E9" w:rsidRPr="00F75B08" w:rsidRDefault="001856E9" w:rsidP="00F75B08">
      <w:pPr>
        <w:pStyle w:val="Code"/>
        <w:rPr>
          <w:rStyle w:val="LiteralGray"/>
        </w:rPr>
      </w:pPr>
    </w:p>
    <w:p w14:paraId="76F6DB81" w14:textId="3B04B524" w:rsidR="002F278B" w:rsidRPr="00F75B08" w:rsidRDefault="001856E9" w:rsidP="00D764F3">
      <w:pPr>
        <w:pStyle w:val="Code"/>
        <w:rPr>
          <w:rStyle w:val="LiteralGray"/>
        </w:rPr>
      </w:pPr>
      <w:r w:rsidRPr="00F75B08">
        <w:rPr>
          <w:rStyle w:val="LiteralGray"/>
        </w:rPr>
        <w:t>test result: ok. 0 passed; 0 failed; 0 ignored; 0 measured; 0</w:t>
      </w:r>
    </w:p>
    <w:p w14:paraId="57FE117C" w14:textId="49770B3C" w:rsidR="001856E9" w:rsidRPr="00F75B08" w:rsidRDefault="001856E9" w:rsidP="00F75B08">
      <w:pPr>
        <w:pStyle w:val="Code"/>
        <w:rPr>
          <w:rStyle w:val="LiteralGray"/>
        </w:rPr>
      </w:pPr>
      <w:r w:rsidRPr="00F75B08">
        <w:rPr>
          <w:rStyle w:val="LiteralGray"/>
        </w:rPr>
        <w:t>filtered out; finished in 0.00s</w:t>
      </w:r>
    </w:p>
    <w:p w14:paraId="48F1B583" w14:textId="6E3EB088" w:rsidR="001856E9" w:rsidRPr="001856E9" w:rsidRDefault="001856E9" w:rsidP="001856E9">
      <w:pPr>
        <w:pStyle w:val="Body"/>
        <w:rPr>
          <w:lang w:eastAsia="en-GB"/>
        </w:rPr>
      </w:pPr>
      <w:r w:rsidRPr="001856E9">
        <w:t xml:space="preserve">Having </w:t>
      </w:r>
      <w:r w:rsidRPr="00B12904">
        <w:rPr>
          <w:rStyle w:val="Literal"/>
        </w:rPr>
        <w:t>common</w:t>
      </w:r>
      <w:r w:rsidRPr="001856E9">
        <w:t xml:space="preserve"> appear in the test results with </w:t>
      </w:r>
      <w:r w:rsidRPr="00B12904">
        <w:rPr>
          <w:rStyle w:val="Literal"/>
        </w:rPr>
        <w:t>running 0 tests</w:t>
      </w:r>
      <w:r w:rsidRPr="001856E9">
        <w:t xml:space="preserve"> displayed for it is not what we wanted. We just wanted to share some code with the other integration test files. To avoid having </w:t>
      </w:r>
      <w:r w:rsidRPr="00B12904">
        <w:rPr>
          <w:rStyle w:val="Literal"/>
        </w:rPr>
        <w:t>common</w:t>
      </w:r>
      <w:r w:rsidRPr="001856E9">
        <w:t xml:space="preserve"> appear in the test output, </w:t>
      </w:r>
      <w:r w:rsidRPr="001856E9">
        <w:lastRenderedPageBreak/>
        <w:t xml:space="preserve">instead of creating </w:t>
      </w:r>
      <w:r w:rsidRPr="00055B79">
        <w:rPr>
          <w:rStyle w:val="Italic"/>
        </w:rPr>
        <w:t>tests/common.rs</w:t>
      </w:r>
      <w:r w:rsidRPr="001856E9">
        <w:t xml:space="preserve">, we’ll create </w:t>
      </w:r>
      <w:r w:rsidRPr="00055B79">
        <w:rPr>
          <w:rStyle w:val="Italic"/>
        </w:rPr>
        <w:t>tests/common/mod.rs</w:t>
      </w:r>
      <w:r w:rsidRPr="001856E9">
        <w:rPr>
          <w:lang w:eastAsia="en-GB"/>
        </w:rPr>
        <w:t>. The project directory</w:t>
      </w:r>
      <w:r>
        <w:rPr>
          <w:lang w:eastAsia="en-GB"/>
        </w:rPr>
        <w:t xml:space="preserve"> </w:t>
      </w:r>
      <w:r w:rsidRPr="001856E9">
        <w:rPr>
          <w:lang w:eastAsia="en-GB"/>
        </w:rPr>
        <w:t>now looks like this:</w:t>
      </w:r>
    </w:p>
    <w:p w14:paraId="7BCD38E7" w14:textId="77777777" w:rsidR="001856E9" w:rsidRPr="001856E9" w:rsidRDefault="001856E9" w:rsidP="00B12904">
      <w:pPr>
        <w:pStyle w:val="Code"/>
        <w:rPr>
          <w:lang w:eastAsia="en-GB"/>
        </w:rPr>
      </w:pPr>
      <w:r w:rsidRPr="001856E9">
        <w:rPr>
          <w:lang w:eastAsia="en-GB"/>
        </w:rPr>
        <w:t>├── Cargo.lock</w:t>
      </w:r>
    </w:p>
    <w:p w14:paraId="0B0CFFB7" w14:textId="77777777" w:rsidR="001856E9" w:rsidRPr="001856E9" w:rsidRDefault="001856E9" w:rsidP="00B12904">
      <w:pPr>
        <w:pStyle w:val="Code"/>
        <w:rPr>
          <w:lang w:eastAsia="en-GB"/>
        </w:rPr>
      </w:pPr>
      <w:r w:rsidRPr="001856E9">
        <w:rPr>
          <w:lang w:eastAsia="en-GB"/>
        </w:rPr>
        <w:t>├── Cargo.toml</w:t>
      </w:r>
    </w:p>
    <w:p w14:paraId="0CBAC475" w14:textId="77777777" w:rsidR="001856E9" w:rsidRPr="001856E9" w:rsidRDefault="001856E9" w:rsidP="00B12904">
      <w:pPr>
        <w:pStyle w:val="Code"/>
        <w:rPr>
          <w:lang w:eastAsia="en-GB"/>
        </w:rPr>
      </w:pPr>
      <w:r w:rsidRPr="001856E9">
        <w:rPr>
          <w:lang w:eastAsia="en-GB"/>
        </w:rPr>
        <w:t>├── src</w:t>
      </w:r>
    </w:p>
    <w:p w14:paraId="740F8016" w14:textId="77777777" w:rsidR="001856E9" w:rsidRPr="001856E9" w:rsidRDefault="001856E9" w:rsidP="00B12904">
      <w:pPr>
        <w:pStyle w:val="Code"/>
        <w:rPr>
          <w:lang w:eastAsia="en-GB"/>
        </w:rPr>
      </w:pPr>
      <w:r w:rsidRPr="001856E9">
        <w:rPr>
          <w:lang w:eastAsia="en-GB"/>
        </w:rPr>
        <w:t>│   └── lib.rs</w:t>
      </w:r>
    </w:p>
    <w:p w14:paraId="11B1C60E" w14:textId="77777777" w:rsidR="001856E9" w:rsidRPr="001856E9" w:rsidRDefault="001856E9" w:rsidP="00B12904">
      <w:pPr>
        <w:pStyle w:val="Code"/>
        <w:rPr>
          <w:lang w:eastAsia="en-GB"/>
        </w:rPr>
      </w:pPr>
      <w:r w:rsidRPr="001856E9">
        <w:rPr>
          <w:lang w:eastAsia="en-GB"/>
        </w:rPr>
        <w:t>└── tests</w:t>
      </w:r>
    </w:p>
    <w:p w14:paraId="6C07B683" w14:textId="77777777" w:rsidR="001856E9" w:rsidRPr="001856E9" w:rsidRDefault="001856E9" w:rsidP="00B12904">
      <w:pPr>
        <w:pStyle w:val="Code"/>
        <w:rPr>
          <w:lang w:eastAsia="en-GB"/>
        </w:rPr>
      </w:pPr>
      <w:r w:rsidRPr="001856E9">
        <w:rPr>
          <w:lang w:eastAsia="en-GB"/>
        </w:rPr>
        <w:t xml:space="preserve">    ├── common</w:t>
      </w:r>
    </w:p>
    <w:p w14:paraId="7EF1BEF7" w14:textId="77777777" w:rsidR="001856E9" w:rsidRPr="001856E9" w:rsidRDefault="001856E9" w:rsidP="00B12904">
      <w:pPr>
        <w:pStyle w:val="Code"/>
        <w:rPr>
          <w:lang w:eastAsia="en-GB"/>
        </w:rPr>
      </w:pPr>
      <w:r w:rsidRPr="001856E9">
        <w:rPr>
          <w:lang w:eastAsia="en-GB"/>
        </w:rPr>
        <w:t xml:space="preserve">    │   └── mod.rs</w:t>
      </w:r>
    </w:p>
    <w:p w14:paraId="1B3801D8" w14:textId="77777777" w:rsidR="001856E9" w:rsidRPr="001856E9" w:rsidRDefault="001856E9" w:rsidP="00B12904">
      <w:pPr>
        <w:pStyle w:val="Code"/>
        <w:rPr>
          <w:lang w:eastAsia="en-GB"/>
        </w:rPr>
      </w:pPr>
      <w:r w:rsidRPr="001856E9">
        <w:rPr>
          <w:lang w:eastAsia="en-GB"/>
        </w:rPr>
        <w:t xml:space="preserve">    └── integration_test.rs</w:t>
      </w:r>
    </w:p>
    <w:p w14:paraId="4EAB758A" w14:textId="4EF413DD" w:rsidR="001856E9" w:rsidRPr="001856E9" w:rsidRDefault="001856E9" w:rsidP="001856E9">
      <w:pPr>
        <w:pStyle w:val="Body"/>
        <w:rPr>
          <w:lang w:eastAsia="en-GB"/>
        </w:rPr>
      </w:pPr>
      <w:r w:rsidRPr="001856E9">
        <w:t xml:space="preserve">This is the older naming convention that Rust also understands that we mentioned in </w:t>
      </w:r>
      <w:r w:rsidRPr="00F75B08">
        <w:rPr>
          <w:rStyle w:val="Xref"/>
        </w:rPr>
        <w:t>“Alternate File Paths”</w:t>
      </w:r>
      <w:r w:rsidRPr="001856E9">
        <w:t xml:space="preserve"> </w:t>
      </w:r>
      <w:r w:rsidR="00626663">
        <w:t>on</w:t>
      </w:r>
      <w:r w:rsidRPr="001856E9">
        <w:t xml:space="preserve"> </w:t>
      </w:r>
      <w:r w:rsidR="00626663">
        <w:rPr>
          <w:rStyle w:val="Xref"/>
        </w:rPr>
        <w:t>page XX</w:t>
      </w:r>
      <w:r w:rsidRPr="001856E9">
        <w:t xml:space="preserve">. Naming the file this way tells Rust not to treat the </w:t>
      </w:r>
      <w:r w:rsidRPr="00B12904">
        <w:rPr>
          <w:rStyle w:val="Literal"/>
        </w:rPr>
        <w:t>common</w:t>
      </w:r>
      <w:r w:rsidRPr="001856E9">
        <w:t xml:space="preserve"> module as an integration test file. When we move the </w:t>
      </w:r>
      <w:r w:rsidRPr="00B12904">
        <w:rPr>
          <w:rStyle w:val="Literal"/>
        </w:rPr>
        <w:t>setup</w:t>
      </w:r>
      <w:r w:rsidRPr="001856E9">
        <w:t xml:space="preserve"> function code into </w:t>
      </w:r>
      <w:r w:rsidRPr="00055B79">
        <w:rPr>
          <w:rStyle w:val="Italic"/>
        </w:rPr>
        <w:t>tests/common/mod.rs</w:t>
      </w:r>
      <w:r w:rsidRPr="001856E9">
        <w:t xml:space="preserve"> and delete the </w:t>
      </w:r>
      <w:r w:rsidRPr="00055B79">
        <w:rPr>
          <w:rStyle w:val="Italic"/>
        </w:rPr>
        <w:t>tests/common.rs</w:t>
      </w:r>
      <w:r w:rsidRPr="001856E9">
        <w:t xml:space="preserve"> file, the section in the test output will no longer appear. Files in subdirectories of the </w:t>
      </w:r>
      <w:r w:rsidRPr="00055B79">
        <w:rPr>
          <w:rStyle w:val="Italic"/>
        </w:rPr>
        <w:t>tests</w:t>
      </w:r>
      <w:r w:rsidRPr="001856E9">
        <w:rPr>
          <w:lang w:eastAsia="en-GB"/>
        </w:rPr>
        <w:t xml:space="preserve"> directory don’t get</w:t>
      </w:r>
      <w:r>
        <w:rPr>
          <w:lang w:eastAsia="en-GB"/>
        </w:rPr>
        <w:t xml:space="preserve"> </w:t>
      </w:r>
      <w:r w:rsidRPr="001856E9">
        <w:rPr>
          <w:lang w:eastAsia="en-GB"/>
        </w:rPr>
        <w:t>compiled as separate crates or have sections in the test output.</w:t>
      </w:r>
    </w:p>
    <w:p w14:paraId="22C90035" w14:textId="7A007723" w:rsidR="001856E9" w:rsidRPr="001856E9" w:rsidRDefault="001856E9" w:rsidP="001856E9">
      <w:pPr>
        <w:pStyle w:val="Body"/>
        <w:rPr>
          <w:lang w:eastAsia="en-GB"/>
        </w:rPr>
      </w:pPr>
      <w:r w:rsidRPr="001856E9">
        <w:rPr>
          <w:lang w:eastAsia="en-GB"/>
        </w:rPr>
        <w:t xml:space="preserve">After we’ve created </w:t>
      </w:r>
      <w:r w:rsidRPr="00055B79">
        <w:rPr>
          <w:rStyle w:val="Italic"/>
        </w:rPr>
        <w:t>tests/common/mod.rs</w:t>
      </w:r>
      <w:r w:rsidRPr="001856E9">
        <w:t xml:space="preserve">, we can use it from any of the integration test files as a module. Here’s an example of calling the </w:t>
      </w:r>
      <w:r w:rsidRPr="00B12904">
        <w:rPr>
          <w:rStyle w:val="Literal"/>
        </w:rPr>
        <w:t>setup</w:t>
      </w:r>
      <w:r w:rsidRPr="001856E9">
        <w:t xml:space="preserve"> function from the </w:t>
      </w:r>
      <w:r w:rsidRPr="00B12904">
        <w:rPr>
          <w:rStyle w:val="Literal"/>
        </w:rPr>
        <w:t>it_adds_two</w:t>
      </w:r>
      <w:r w:rsidRPr="001856E9">
        <w:t xml:space="preserve"> test in </w:t>
      </w:r>
      <w:r w:rsidRPr="00055B79">
        <w:rPr>
          <w:rStyle w:val="Italic"/>
        </w:rPr>
        <w:t>tests/integration_test.rs</w:t>
      </w:r>
      <w:r w:rsidRPr="001856E9">
        <w:rPr>
          <w:lang w:eastAsia="en-GB"/>
        </w:rPr>
        <w:t>:</w:t>
      </w:r>
    </w:p>
    <w:p w14:paraId="1419B943" w14:textId="032B30F1" w:rsidR="001856E9" w:rsidRPr="001856E9" w:rsidRDefault="00996AFD" w:rsidP="008260F0">
      <w:pPr>
        <w:pStyle w:val="CodeLabel"/>
        <w:rPr>
          <w:lang w:eastAsia="en-GB"/>
        </w:rPr>
      </w:pPr>
      <w:r>
        <w:rPr>
          <w:lang w:eastAsia="en-GB"/>
        </w:rPr>
        <w:t>tests/</w:t>
      </w:r>
      <w:r w:rsidR="001856E9" w:rsidRPr="001856E9">
        <w:rPr>
          <w:lang w:eastAsia="en-GB"/>
        </w:rPr>
        <w:t>integration_test.rs</w:t>
      </w:r>
    </w:p>
    <w:p w14:paraId="39E5082C" w14:textId="77777777" w:rsidR="001856E9" w:rsidRPr="00F75B08" w:rsidRDefault="001856E9" w:rsidP="00B12904">
      <w:pPr>
        <w:pStyle w:val="Code"/>
        <w:rPr>
          <w:rStyle w:val="LiteralGray"/>
        </w:rPr>
      </w:pPr>
      <w:r w:rsidRPr="00F75B08">
        <w:rPr>
          <w:rStyle w:val="LiteralGray"/>
        </w:rPr>
        <w:t>use adder;</w:t>
      </w:r>
    </w:p>
    <w:p w14:paraId="227748BE" w14:textId="77777777" w:rsidR="001856E9" w:rsidRPr="001856E9" w:rsidRDefault="001856E9" w:rsidP="00B12904">
      <w:pPr>
        <w:pStyle w:val="Code"/>
        <w:rPr>
          <w:lang w:eastAsia="en-GB"/>
        </w:rPr>
      </w:pPr>
    </w:p>
    <w:p w14:paraId="552E62CF" w14:textId="77777777" w:rsidR="001856E9" w:rsidRPr="001856E9" w:rsidRDefault="001856E9" w:rsidP="00B12904">
      <w:pPr>
        <w:pStyle w:val="Code"/>
        <w:rPr>
          <w:lang w:eastAsia="en-GB"/>
        </w:rPr>
      </w:pPr>
      <w:r w:rsidRPr="001856E9">
        <w:rPr>
          <w:lang w:eastAsia="en-GB"/>
        </w:rPr>
        <w:t>mod common;</w:t>
      </w:r>
    </w:p>
    <w:p w14:paraId="6F918B78" w14:textId="77777777" w:rsidR="001856E9" w:rsidRPr="001856E9" w:rsidRDefault="001856E9" w:rsidP="00B12904">
      <w:pPr>
        <w:pStyle w:val="Code"/>
        <w:rPr>
          <w:lang w:eastAsia="en-GB"/>
        </w:rPr>
      </w:pPr>
    </w:p>
    <w:p w14:paraId="3DA0667E" w14:textId="77777777" w:rsidR="001856E9" w:rsidRPr="00F75B08" w:rsidRDefault="001856E9" w:rsidP="00B12904">
      <w:pPr>
        <w:pStyle w:val="Code"/>
        <w:rPr>
          <w:rStyle w:val="LiteralGray"/>
        </w:rPr>
      </w:pPr>
      <w:r w:rsidRPr="00F75B08">
        <w:rPr>
          <w:rStyle w:val="LiteralGray"/>
        </w:rPr>
        <w:t>#[test]</w:t>
      </w:r>
    </w:p>
    <w:p w14:paraId="4D88B8D4" w14:textId="77777777" w:rsidR="001856E9" w:rsidRPr="00F75B08" w:rsidRDefault="001856E9" w:rsidP="00B12904">
      <w:pPr>
        <w:pStyle w:val="Code"/>
        <w:rPr>
          <w:rStyle w:val="LiteralGray"/>
        </w:rPr>
      </w:pPr>
      <w:r w:rsidRPr="00F75B08">
        <w:rPr>
          <w:rStyle w:val="LiteralGray"/>
        </w:rPr>
        <w:t>fn it_adds_two() {</w:t>
      </w:r>
    </w:p>
    <w:p w14:paraId="11277AAE" w14:textId="77777777" w:rsidR="001856E9" w:rsidRPr="001856E9" w:rsidRDefault="001856E9" w:rsidP="00B12904">
      <w:pPr>
        <w:pStyle w:val="Code"/>
        <w:rPr>
          <w:lang w:eastAsia="en-GB"/>
        </w:rPr>
      </w:pPr>
      <w:r w:rsidRPr="001856E9">
        <w:rPr>
          <w:lang w:eastAsia="en-GB"/>
        </w:rPr>
        <w:t xml:space="preserve">    common::setup();</w:t>
      </w:r>
    </w:p>
    <w:p w14:paraId="329A1AA3" w14:textId="77777777" w:rsidR="001856E9" w:rsidRPr="00F75B08" w:rsidRDefault="001856E9" w:rsidP="00B12904">
      <w:pPr>
        <w:pStyle w:val="Code"/>
        <w:rPr>
          <w:rStyle w:val="LiteralGray"/>
        </w:rPr>
      </w:pPr>
      <w:r w:rsidRPr="00F75B08">
        <w:rPr>
          <w:rStyle w:val="LiteralGray"/>
        </w:rPr>
        <w:t xml:space="preserve">    assert_eq!(4, adder::add_two(2));</w:t>
      </w:r>
    </w:p>
    <w:p w14:paraId="5CFCA63F" w14:textId="77777777" w:rsidR="001856E9" w:rsidRPr="00F75B08" w:rsidRDefault="001856E9" w:rsidP="00B12904">
      <w:pPr>
        <w:pStyle w:val="Code"/>
        <w:rPr>
          <w:rStyle w:val="LiteralGray"/>
        </w:rPr>
      </w:pPr>
      <w:r w:rsidRPr="00F75B08">
        <w:rPr>
          <w:rStyle w:val="LiteralGray"/>
        </w:rPr>
        <w:t>}</w:t>
      </w:r>
    </w:p>
    <w:p w14:paraId="6382A037" w14:textId="7CF40E6A" w:rsidR="001856E9" w:rsidRPr="001856E9" w:rsidRDefault="001856E9" w:rsidP="001856E9">
      <w:pPr>
        <w:pStyle w:val="Body"/>
        <w:rPr>
          <w:lang w:eastAsia="en-GB"/>
        </w:rPr>
      </w:pPr>
      <w:r w:rsidRPr="001856E9">
        <w:t xml:space="preserve">Note that the </w:t>
      </w:r>
      <w:r w:rsidRPr="00B12904">
        <w:rPr>
          <w:rStyle w:val="Literal"/>
        </w:rPr>
        <w:t>mod common;</w:t>
      </w:r>
      <w:r w:rsidRPr="001856E9">
        <w:t xml:space="preserve"> declaration is the same as the module declaration we demonstrated in Listing 7-21. Then</w:t>
      </w:r>
      <w:r w:rsidR="00FC45F5">
        <w:t>,</w:t>
      </w:r>
      <w:r w:rsidRPr="001856E9">
        <w:t xml:space="preserve"> in the test function, we can call the </w:t>
      </w:r>
      <w:r w:rsidRPr="00B12904">
        <w:rPr>
          <w:rStyle w:val="Literal"/>
        </w:rPr>
        <w:t>common::setup()</w:t>
      </w:r>
      <w:r w:rsidRPr="001856E9">
        <w:rPr>
          <w:lang w:eastAsia="en-GB"/>
        </w:rPr>
        <w:t xml:space="preserve"> function.</w:t>
      </w:r>
    </w:p>
    <w:bookmarkStart w:id="102" w:name="integration-tests-for-binary-crates"/>
    <w:bookmarkStart w:id="103" w:name="_Toc106891156"/>
    <w:bookmarkEnd w:id="102"/>
    <w:p w14:paraId="25495C50" w14:textId="0362C0CB" w:rsidR="001856E9" w:rsidRPr="001856E9" w:rsidRDefault="00C855A5" w:rsidP="00996AFD">
      <w:pPr>
        <w:pStyle w:val="HeadC"/>
        <w:rPr>
          <w:lang w:eastAsia="en-GB"/>
        </w:rPr>
      </w:pPr>
      <w:r>
        <w:rPr>
          <w:lang w:eastAsia="en-GB"/>
        </w:rPr>
        <w:fldChar w:fldCharType="begin"/>
      </w:r>
      <w:r>
        <w:instrText xml:space="preserve"> XE "binary crate startRange" </w:instrText>
      </w:r>
      <w:r>
        <w:rPr>
          <w:lang w:eastAsia="en-GB"/>
        </w:rPr>
        <w:fldChar w:fldCharType="end"/>
      </w:r>
      <w:r w:rsidR="001856E9" w:rsidRPr="001856E9">
        <w:rPr>
          <w:lang w:eastAsia="en-GB"/>
        </w:rPr>
        <w:t>Integration Tests for Binary Crates</w:t>
      </w:r>
      <w:bookmarkEnd w:id="103"/>
    </w:p>
    <w:p w14:paraId="0A6725FC" w14:textId="780DA7F8" w:rsidR="001856E9" w:rsidRPr="001856E9" w:rsidRDefault="001856E9" w:rsidP="001856E9">
      <w:pPr>
        <w:pStyle w:val="Body"/>
        <w:rPr>
          <w:lang w:eastAsia="en-GB"/>
        </w:rPr>
      </w:pPr>
      <w:r w:rsidRPr="001856E9">
        <w:t xml:space="preserve">If our project is a binary crate that only contains a </w:t>
      </w:r>
      <w:r w:rsidRPr="00055B79">
        <w:rPr>
          <w:rStyle w:val="Italic"/>
        </w:rPr>
        <w:t>src/main.rs</w:t>
      </w:r>
      <w:r w:rsidRPr="001856E9">
        <w:t xml:space="preserve"> file and doesn’t have a </w:t>
      </w:r>
      <w:r w:rsidRPr="00055B79">
        <w:rPr>
          <w:rStyle w:val="Italic"/>
        </w:rPr>
        <w:t>src/lib.rs</w:t>
      </w:r>
      <w:r w:rsidRPr="001856E9">
        <w:t xml:space="preserve"> file, we can’t create integration tests in the </w:t>
      </w:r>
      <w:r w:rsidRPr="00055B79">
        <w:rPr>
          <w:rStyle w:val="Italic"/>
        </w:rPr>
        <w:t>tests</w:t>
      </w:r>
      <w:r w:rsidRPr="001856E9">
        <w:t xml:space="preserve"> directory and bring functions defined in the </w:t>
      </w:r>
      <w:r w:rsidRPr="00055B79">
        <w:rPr>
          <w:rStyle w:val="Italic"/>
        </w:rPr>
        <w:t>src/main.rs</w:t>
      </w:r>
      <w:r w:rsidRPr="001856E9">
        <w:t xml:space="preserve"> file into scope with a </w:t>
      </w:r>
      <w:r w:rsidRPr="00B12904">
        <w:rPr>
          <w:rStyle w:val="Literal"/>
        </w:rPr>
        <w:t>use</w:t>
      </w:r>
      <w:r w:rsidRPr="001856E9">
        <w:rPr>
          <w:lang w:eastAsia="en-GB"/>
        </w:rPr>
        <w:t xml:space="preserve"> statement. Only library crates expose functions that other</w:t>
      </w:r>
      <w:r>
        <w:rPr>
          <w:lang w:eastAsia="en-GB"/>
        </w:rPr>
        <w:t xml:space="preserve"> </w:t>
      </w:r>
      <w:r w:rsidRPr="001856E9">
        <w:rPr>
          <w:lang w:eastAsia="en-GB"/>
        </w:rPr>
        <w:t>crates can use; binary crates are meant to be run on their own.</w:t>
      </w:r>
    </w:p>
    <w:p w14:paraId="3228DB83" w14:textId="6E0DF747" w:rsidR="001856E9" w:rsidRPr="001856E9" w:rsidRDefault="001856E9" w:rsidP="001856E9">
      <w:pPr>
        <w:pStyle w:val="Body"/>
        <w:rPr>
          <w:lang w:eastAsia="en-GB"/>
        </w:rPr>
      </w:pPr>
      <w:r w:rsidRPr="001856E9">
        <w:rPr>
          <w:lang w:eastAsia="en-GB"/>
        </w:rPr>
        <w:t>This is one of the reasons Rust projects that provide a binary have a</w:t>
      </w:r>
      <w:r>
        <w:rPr>
          <w:lang w:eastAsia="en-GB"/>
        </w:rPr>
        <w:t xml:space="preserve"> </w:t>
      </w:r>
      <w:r w:rsidRPr="001856E9">
        <w:rPr>
          <w:lang w:eastAsia="en-GB"/>
        </w:rPr>
        <w:t xml:space="preserve">straightforward </w:t>
      </w:r>
      <w:r w:rsidRPr="00055B79">
        <w:rPr>
          <w:rStyle w:val="Italic"/>
        </w:rPr>
        <w:t>src/main.rs</w:t>
      </w:r>
      <w:r w:rsidRPr="001856E9">
        <w:t xml:space="preserve"> file that calls logic that lives in the </w:t>
      </w:r>
      <w:r w:rsidRPr="00055B79">
        <w:rPr>
          <w:rStyle w:val="Italic"/>
        </w:rPr>
        <w:t>src/lib.rs</w:t>
      </w:r>
      <w:r w:rsidRPr="001856E9">
        <w:t xml:space="preserve"> file. Using that structure, integration tests </w:t>
      </w:r>
      <w:r w:rsidRPr="00055B79">
        <w:rPr>
          <w:rStyle w:val="Italic"/>
        </w:rPr>
        <w:t>can</w:t>
      </w:r>
      <w:r w:rsidRPr="001856E9">
        <w:t xml:space="preserve"> test the library crate with </w:t>
      </w:r>
      <w:r w:rsidRPr="00B12904">
        <w:rPr>
          <w:rStyle w:val="Literal"/>
        </w:rPr>
        <w:t>use</w:t>
      </w:r>
      <w:r w:rsidRPr="001856E9">
        <w:t xml:space="preserve"> to make the important functionality available. If the important functionality works, the small amount of code in the </w:t>
      </w:r>
      <w:r w:rsidRPr="00055B79">
        <w:rPr>
          <w:rStyle w:val="Italic"/>
        </w:rPr>
        <w:t>src/main.rs</w:t>
      </w:r>
      <w:r w:rsidRPr="001856E9">
        <w:rPr>
          <w:lang w:eastAsia="en-GB"/>
        </w:rPr>
        <w:t xml:space="preserve"> file will work as well, and that small amount of </w:t>
      </w:r>
      <w:r w:rsidRPr="001856E9">
        <w:rPr>
          <w:lang w:eastAsia="en-GB"/>
        </w:rPr>
        <w:lastRenderedPageBreak/>
        <w:t>code doesn’t</w:t>
      </w:r>
      <w:r>
        <w:rPr>
          <w:lang w:eastAsia="en-GB"/>
        </w:rPr>
        <w:t xml:space="preserve"> </w:t>
      </w:r>
      <w:r w:rsidRPr="001856E9">
        <w:rPr>
          <w:lang w:eastAsia="en-GB"/>
        </w:rPr>
        <w:t>need to be tested.</w:t>
      </w:r>
      <w:r w:rsidR="00C855A5">
        <w:rPr>
          <w:lang w:eastAsia="en-GB"/>
        </w:rPr>
        <w:fldChar w:fldCharType="begin"/>
      </w:r>
      <w:r w:rsidR="00C855A5">
        <w:instrText xml:space="preserve"> XE "binary crate endRange" </w:instrText>
      </w:r>
      <w:r w:rsidR="00C855A5">
        <w:rPr>
          <w:lang w:eastAsia="en-GB"/>
        </w:rPr>
        <w:fldChar w:fldCharType="end"/>
      </w:r>
      <w:r w:rsidR="008D7368">
        <w:rPr>
          <w:lang w:eastAsia="en-GB"/>
        </w:rPr>
        <w:fldChar w:fldCharType="begin"/>
      </w:r>
      <w:r w:rsidR="008D7368">
        <w:instrText xml:space="preserve"> XE "tests:integration </w:instrText>
      </w:r>
      <w:r w:rsidR="00925D60">
        <w:instrText>end</w:instrText>
      </w:r>
      <w:r w:rsidR="008D7368">
        <w:instrText xml:space="preserve">Range" </w:instrText>
      </w:r>
      <w:r w:rsidR="008D7368">
        <w:rPr>
          <w:lang w:eastAsia="en-GB"/>
        </w:rPr>
        <w:fldChar w:fldCharType="end"/>
      </w:r>
      <w:r w:rsidR="008D7368">
        <w:rPr>
          <w:lang w:eastAsia="en-GB"/>
        </w:rPr>
        <w:fldChar w:fldCharType="begin"/>
      </w:r>
      <w:r w:rsidR="008D7368">
        <w:instrText xml:space="preserve"> XE "integration tests </w:instrText>
      </w:r>
      <w:r w:rsidR="00925D60">
        <w:instrText>end</w:instrText>
      </w:r>
      <w:r w:rsidR="008D7368">
        <w:instrText xml:space="preserve">Range" </w:instrText>
      </w:r>
      <w:r w:rsidR="008D7368">
        <w:rPr>
          <w:lang w:eastAsia="en-GB"/>
        </w:rPr>
        <w:fldChar w:fldCharType="end"/>
      </w:r>
      <w:r w:rsidR="001D3F0B">
        <w:rPr>
          <w:lang w:eastAsia="en-GB"/>
        </w:rPr>
        <w:fldChar w:fldCharType="begin"/>
      </w:r>
      <w:r w:rsidR="001D3F0B">
        <w:instrText xml:space="preserve"> XE "tests:organizing endRange" </w:instrText>
      </w:r>
      <w:r w:rsidR="001D3F0B">
        <w:rPr>
          <w:lang w:eastAsia="en-GB"/>
        </w:rPr>
        <w:fldChar w:fldCharType="end"/>
      </w:r>
      <w:r w:rsidR="0053397E">
        <w:rPr>
          <w:lang w:eastAsia="en-GB"/>
        </w:rPr>
        <w:fldChar w:fldCharType="begin"/>
      </w:r>
      <w:r w:rsidR="0053397E">
        <w:instrText xml:space="preserve"> XE "tests endRange" </w:instrText>
      </w:r>
      <w:r w:rsidR="0053397E">
        <w:rPr>
          <w:lang w:eastAsia="en-GB"/>
        </w:rPr>
        <w:fldChar w:fldCharType="end"/>
      </w:r>
    </w:p>
    <w:p w14:paraId="6479F572" w14:textId="77777777" w:rsidR="001856E9" w:rsidRPr="001856E9" w:rsidRDefault="001856E9" w:rsidP="001856E9">
      <w:pPr>
        <w:pStyle w:val="HeadA"/>
        <w:rPr>
          <w:lang w:eastAsia="en-GB"/>
        </w:rPr>
      </w:pPr>
      <w:bookmarkStart w:id="104" w:name="summary"/>
      <w:bookmarkStart w:id="105" w:name="_Toc106891157"/>
      <w:bookmarkEnd w:id="104"/>
      <w:r w:rsidRPr="001856E9">
        <w:rPr>
          <w:lang w:eastAsia="en-GB"/>
        </w:rPr>
        <w:t>Summary</w:t>
      </w:r>
      <w:bookmarkEnd w:id="105"/>
    </w:p>
    <w:p w14:paraId="35CA13D8" w14:textId="26FBF00E" w:rsidR="001856E9" w:rsidRPr="001856E9" w:rsidRDefault="001856E9" w:rsidP="001856E9">
      <w:pPr>
        <w:pStyle w:val="Body"/>
        <w:rPr>
          <w:lang w:eastAsia="en-GB"/>
        </w:rPr>
      </w:pPr>
      <w:r w:rsidRPr="001856E9">
        <w:rPr>
          <w:lang w:eastAsia="en-GB"/>
        </w:rPr>
        <w:t>Rust’s testing features provide a way to specify how code should function to</w:t>
      </w:r>
      <w:r>
        <w:rPr>
          <w:lang w:eastAsia="en-GB"/>
        </w:rPr>
        <w:t xml:space="preserve"> </w:t>
      </w:r>
      <w:r w:rsidRPr="001856E9">
        <w:rPr>
          <w:lang w:eastAsia="en-GB"/>
        </w:rPr>
        <w:t>ensure it continues to work as you expect, even as you make changes. Unit tests</w:t>
      </w:r>
      <w:r>
        <w:rPr>
          <w:lang w:eastAsia="en-GB"/>
        </w:rPr>
        <w:t xml:space="preserve"> </w:t>
      </w:r>
      <w:r w:rsidRPr="001856E9">
        <w:rPr>
          <w:lang w:eastAsia="en-GB"/>
        </w:rPr>
        <w:t>exercise different parts of a library separately and can test private</w:t>
      </w:r>
      <w:r>
        <w:rPr>
          <w:lang w:eastAsia="en-GB"/>
        </w:rPr>
        <w:t xml:space="preserve"> </w:t>
      </w:r>
      <w:r w:rsidRPr="001856E9">
        <w:rPr>
          <w:lang w:eastAsia="en-GB"/>
        </w:rPr>
        <w:t>implementation details. Integration tests check that many parts of the library</w:t>
      </w:r>
      <w:r>
        <w:rPr>
          <w:lang w:eastAsia="en-GB"/>
        </w:rPr>
        <w:t xml:space="preserve"> </w:t>
      </w:r>
      <w:r w:rsidRPr="001856E9">
        <w:rPr>
          <w:lang w:eastAsia="en-GB"/>
        </w:rPr>
        <w:t>work together correctly, and they use the library’s public API to test the code</w:t>
      </w:r>
      <w:r>
        <w:rPr>
          <w:lang w:eastAsia="en-GB"/>
        </w:rPr>
        <w:t xml:space="preserve"> </w:t>
      </w:r>
      <w:r w:rsidRPr="001856E9">
        <w:rPr>
          <w:lang w:eastAsia="en-GB"/>
        </w:rPr>
        <w:t>in the same way external code will use it. Even though Rust’s type system and</w:t>
      </w:r>
      <w:r>
        <w:rPr>
          <w:lang w:eastAsia="en-GB"/>
        </w:rPr>
        <w:t xml:space="preserve"> </w:t>
      </w:r>
      <w:r w:rsidRPr="001856E9">
        <w:rPr>
          <w:lang w:eastAsia="en-GB"/>
        </w:rPr>
        <w:t>ownership rules help prevent some kinds of bugs, tests are still important to</w:t>
      </w:r>
      <w:r>
        <w:rPr>
          <w:lang w:eastAsia="en-GB"/>
        </w:rPr>
        <w:t xml:space="preserve"> </w:t>
      </w:r>
      <w:r w:rsidRPr="001856E9">
        <w:rPr>
          <w:lang w:eastAsia="en-GB"/>
        </w:rPr>
        <w:t>reduce logic bugs having to do with how your code is expected to behave.</w:t>
      </w:r>
    </w:p>
    <w:p w14:paraId="246821DB" w14:textId="4ECF8637" w:rsidR="001856E9" w:rsidRPr="001856E9" w:rsidRDefault="001856E9" w:rsidP="001856E9">
      <w:pPr>
        <w:pStyle w:val="Body"/>
        <w:rPr>
          <w:lang w:eastAsia="en-GB"/>
        </w:rPr>
      </w:pPr>
      <w:r w:rsidRPr="001856E9">
        <w:rPr>
          <w:lang w:eastAsia="en-GB"/>
        </w:rPr>
        <w:t>Let’s combine the knowledge you learned in this chapter and in previous</w:t>
      </w:r>
      <w:r>
        <w:rPr>
          <w:lang w:eastAsia="en-GB"/>
        </w:rPr>
        <w:t xml:space="preserve"> </w:t>
      </w:r>
      <w:r w:rsidRPr="001856E9">
        <w:rPr>
          <w:lang w:eastAsia="en-GB"/>
        </w:rPr>
        <w:t>chapters to work on a project!</w:t>
      </w:r>
    </w:p>
    <w:sectPr w:rsidR="001856E9" w:rsidRPr="001856E9">
      <w:endnotePr>
        <w:numFmt w:val="decimal"/>
      </w:endnotePr>
      <w:pgSz w:w="10080" w:h="13320"/>
      <w:pgMar w:top="900" w:right="960" w:bottom="900" w:left="1020" w:header="720" w:footer="72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Audrey Doyle" w:date="2022-08-23T19:22:00Z" w:initials="A">
    <w:p w14:paraId="741E4295" w14:textId="5BBA1F5A" w:rsidR="000F698C" w:rsidRDefault="000F698C">
      <w:pPr>
        <w:pStyle w:val="CommentText"/>
      </w:pPr>
      <w:r>
        <w:rPr>
          <w:rStyle w:val="CommentReference"/>
        </w:rPr>
        <w:annotationRef/>
      </w:r>
      <w:r>
        <w:t>Carol, please see my earlier comments regarding not using CodeLabels with CodeWide code…</w:t>
      </w:r>
    </w:p>
  </w:comment>
  <w:comment w:id="17" w:author="Carol Nichols" w:date="2022-08-24T20:59:00Z" w:initials="CN">
    <w:p w14:paraId="427B1210" w14:textId="77777777" w:rsidR="001F2521" w:rsidRDefault="001F2521" w:rsidP="009E2D11">
      <w:r>
        <w:rPr>
          <w:rStyle w:val="CommentReference"/>
        </w:rPr>
        <w:annotationRef/>
      </w:r>
      <w:r>
        <w:rPr>
          <w:sz w:val="20"/>
          <w:szCs w:val="20"/>
        </w:rPr>
        <w:t>Fixed, and I also noticed that this didn’t match Listing 9-13 exactly as it said it should, so I fixed that.</w:t>
      </w:r>
    </w:p>
  </w:comment>
  <w:comment w:id="41" w:author="Audrey Doyle" w:date="2022-08-23T19:23:00Z" w:initials="A">
    <w:p w14:paraId="6BEC87E7" w14:textId="2B8C3F42" w:rsidR="00900A7C" w:rsidRDefault="00900A7C">
      <w:pPr>
        <w:pStyle w:val="CommentText"/>
      </w:pPr>
      <w:r>
        <w:rPr>
          <w:rStyle w:val="CommentReference"/>
        </w:rPr>
        <w:annotationRef/>
      </w:r>
      <w:r>
        <w:t>Carol, please see previous comment…</w:t>
      </w:r>
    </w:p>
  </w:comment>
  <w:comment w:id="42" w:author="Carol Nichols" w:date="2022-08-24T21:00:00Z" w:initials="CN">
    <w:p w14:paraId="29ADC9F3" w14:textId="77777777" w:rsidR="009340B1" w:rsidRDefault="009340B1" w:rsidP="00DE49CC">
      <w:r>
        <w:rPr>
          <w:rStyle w:val="CommentReference"/>
        </w:rPr>
        <w:annotationRef/>
      </w:r>
      <w:r>
        <w:rPr>
          <w:sz w:val="20"/>
          <w:szCs w:val="20"/>
        </w:rPr>
        <w:t>Fixed!</w:t>
      </w:r>
    </w:p>
  </w:comment>
  <w:comment w:id="71" w:author="Carol Nichols" w:date="2022-08-24T21:01:00Z" w:initials="CN">
    <w:p w14:paraId="2A9061C3" w14:textId="77777777" w:rsidR="00C37C60" w:rsidRDefault="00C37C60" w:rsidP="00AB4F9F">
      <w:r>
        <w:rPr>
          <w:rStyle w:val="CommentReference"/>
        </w:rPr>
        <w:annotationRef/>
      </w:r>
      <w:r>
        <w:rPr>
          <w:sz w:val="20"/>
          <w:szCs w:val="20"/>
        </w:rPr>
        <w:t>I also noticed this listing and a couple others didn’t have filenames but should have (unless a listing is really small, it should probably have a filename)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41E4295" w15:done="0"/>
  <w15:commentEx w15:paraId="427B1210" w15:paraIdParent="741E4295" w15:done="0"/>
  <w15:commentEx w15:paraId="6BEC87E7" w15:done="0"/>
  <w15:commentEx w15:paraId="29ADC9F3" w15:paraIdParent="6BEC87E7" w15:done="0"/>
  <w15:commentEx w15:paraId="2A9061C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FA767" w16cex:dateUtc="2022-08-23T23:22:00Z"/>
  <w16cex:commentExtensible w16cex:durableId="26B10FAA" w16cex:dateUtc="2022-08-25T00:59:00Z"/>
  <w16cex:commentExtensible w16cex:durableId="26AFA7CA" w16cex:dateUtc="2022-08-23T23:23:00Z"/>
  <w16cex:commentExtensible w16cex:durableId="26B10FEA" w16cex:dateUtc="2022-08-25T01:00:00Z"/>
  <w16cex:commentExtensible w16cex:durableId="26B1100E" w16cex:dateUtc="2022-08-25T01: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1E4295" w16cid:durableId="26AFA767"/>
  <w16cid:commentId w16cid:paraId="427B1210" w16cid:durableId="26B10FAA"/>
  <w16cid:commentId w16cid:paraId="6BEC87E7" w16cid:durableId="26AFA7CA"/>
  <w16cid:commentId w16cid:paraId="29ADC9F3" w16cid:durableId="26B10FEA"/>
  <w16cid:commentId w16cid:paraId="2A9061C3" w16cid:durableId="26B110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EE236" w14:textId="77777777" w:rsidR="008E7B72" w:rsidRDefault="008E7B72" w:rsidP="009E51C3">
      <w:pPr>
        <w:spacing w:after="0" w:line="240" w:lineRule="auto"/>
      </w:pPr>
      <w:r>
        <w:separator/>
      </w:r>
    </w:p>
  </w:endnote>
  <w:endnote w:type="continuationSeparator" w:id="0">
    <w:p w14:paraId="38005824" w14:textId="77777777" w:rsidR="008E7B72" w:rsidRDefault="008E7B72" w:rsidP="009E5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TimesNewRomanPSMT">
    <w:altName w:val="HGPMinchoE"/>
    <w:panose1 w:val="020B0604020202020204"/>
    <w:charset w:val="4D"/>
    <w:family w:val="auto"/>
    <w:notTrueType/>
    <w:pitch w:val="default"/>
    <w:sig w:usb0="00000003" w:usb1="00000000" w:usb2="00000000" w:usb3="00000000" w:csb0="00000001" w:csb1="00000000"/>
  </w:font>
  <w:font w:name="Times Roman">
    <w:altName w:val="Times New Roman"/>
    <w:panose1 w:val="00000500000000020000"/>
    <w:charset w:val="00"/>
    <w:family w:val="auto"/>
    <w:pitch w:val="variable"/>
    <w:sig w:usb0="E00002FF" w:usb1="5000205A" w:usb2="00000000" w:usb3="00000000" w:csb0="0000019F" w:csb1="00000000"/>
  </w:font>
  <w:font w:name="NewBaskervilleStd-Roman">
    <w:altName w:val="Calibri"/>
    <w:panose1 w:val="020B0604020202020204"/>
    <w:charset w:val="00"/>
    <w:family w:val="roman"/>
    <w:notTrueType/>
    <w:pitch w:val="variable"/>
    <w:sig w:usb0="800000AF" w:usb1="5000204A" w:usb2="00000000" w:usb3="00000000" w:csb0="00000001" w:csb1="00000000"/>
  </w:font>
  <w:font w:name="NewBaskervilleEF-Bold">
    <w:altName w:val="Calibri"/>
    <w:panose1 w:val="020B0604020202020204"/>
    <w:charset w:val="00"/>
    <w:family w:val="auto"/>
    <w:pitch w:val="variable"/>
    <w:sig w:usb0="8000002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FuturaPT-BookObl">
    <w:altName w:val="Century Gothic"/>
    <w:panose1 w:val="020B0604020202020204"/>
    <w:charset w:val="4D"/>
    <w:family w:val="auto"/>
    <w:notTrueType/>
    <w:pitch w:val="default"/>
    <w:sig w:usb0="00000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TheSansMonoCondensed-Plain">
    <w:altName w:val="Calibri"/>
    <w:panose1 w:val="020B0604020202020204"/>
    <w:charset w:val="4D"/>
    <w:family w:val="auto"/>
    <w:notTrueType/>
    <w:pitch w:val="default"/>
    <w:sig w:usb0="00000003" w:usb1="00000000" w:usb2="00000000" w:usb3="00000000" w:csb0="00000001" w:csb1="00000000"/>
  </w:font>
  <w:font w:name="NewBaskervilleStd-Italic">
    <w:altName w:val="Calibri"/>
    <w:panose1 w:val="020B0604020202020204"/>
    <w:charset w:val="4D"/>
    <w:family w:val="auto"/>
    <w:notTrueType/>
    <w:pitch w:val="default"/>
    <w:sig w:usb0="00000003" w:usb1="00000000" w:usb2="00000000" w:usb3="00000000" w:csb0="00000001" w:csb1="00000000"/>
  </w:font>
  <w:font w:name="TheSansMonoCondensed-Bold">
    <w:altName w:val="Calibri"/>
    <w:panose1 w:val="020B0604020202020204"/>
    <w:charset w:val="00"/>
    <w:family w:val="swiss"/>
    <w:notTrueType/>
    <w:pitch w:val="variable"/>
    <w:sig w:usb0="00000003" w:usb1="00000000" w:usb2="00000000" w:usb3="00000000" w:csb0="00000009" w:csb1="00000000"/>
  </w:font>
  <w:font w:name="TheSansMonoCondensed-Italic">
    <w:altName w:val="Calibri"/>
    <w:panose1 w:val="020B0604020202020204"/>
    <w:charset w:val="4D"/>
    <w:family w:val="auto"/>
    <w:notTrueType/>
    <w:pitch w:val="default"/>
    <w:sig w:usb0="00000003" w:usb1="00000000" w:usb2="00000000" w:usb3="00000000" w:csb0="00000001" w:csb1="00000000"/>
  </w:font>
  <w:font w:name="FuturaPT-Bold">
    <w:altName w:val="Century Gothic"/>
    <w:panose1 w:val="020B0604020202020204"/>
    <w:charset w:val="4D"/>
    <w:family w:val="auto"/>
    <w:notTrueType/>
    <w:pitch w:val="default"/>
    <w:sig w:usb0="00000003" w:usb1="00000000" w:usb2="00000000" w:usb3="00000000" w:csb0="00000001" w:csb1="00000000"/>
  </w:font>
  <w:font w:name="FuturaPT-Book">
    <w:altName w:val="Century Gothic"/>
    <w:panose1 w:val="020B0604020202020204"/>
    <w:charset w:val="4D"/>
    <w:family w:val="auto"/>
    <w:notTrueType/>
    <w:pitch w:val="default"/>
    <w:sig w:usb0="00000003" w:usb1="00000000" w:usb2="00000000" w:usb3="00000000" w:csb0="00000001" w:csb1="00000000"/>
  </w:font>
  <w:font w:name="DogmaOT-Bold">
    <w:altName w:val="Calibri"/>
    <w:panose1 w:val="020B0604020202020204"/>
    <w:charset w:val="4D"/>
    <w:family w:val="auto"/>
    <w:notTrueType/>
    <w:pitch w:val="default"/>
    <w:sig w:usb0="00000003" w:usb1="00000000" w:usb2="00000000" w:usb3="00000000" w:csb0="00000001" w:csb1="00000000"/>
  </w:font>
  <w:font w:name="FuturaPT-Heavy">
    <w:altName w:val="Century Gothic"/>
    <w:panose1 w:val="020B0604020202020204"/>
    <w:charset w:val="4D"/>
    <w:family w:val="auto"/>
    <w:notTrueType/>
    <w:pitch w:val="default"/>
    <w:sig w:usb0="00000003" w:usb1="00000000" w:usb2="00000000" w:usb3="00000000" w:csb0="00000001" w:csb1="00000000"/>
  </w:font>
  <w:font w:name="Wingdings2">
    <w:altName w:val="Arial"/>
    <w:panose1 w:val="020B0604020202020204"/>
    <w:charset w:val="02"/>
    <w:family w:val="auto"/>
    <w:notTrueType/>
    <w:pitch w:val="default"/>
  </w:font>
  <w:font w:name="NewBaskervilleStd-Bold">
    <w:altName w:val="Calibri"/>
    <w:panose1 w:val="020B0604020202020204"/>
    <w:charset w:val="4D"/>
    <w:family w:val="auto"/>
    <w:notTrueType/>
    <w:pitch w:val="default"/>
    <w:sig w:usb0="00000003" w:usb1="00000000" w:usb2="00000000" w:usb3="00000000" w:csb0="00000001" w:csb1="00000000"/>
  </w:font>
  <w:font w:name="FuturaPTCond-Bold">
    <w:altName w:val="Century Gothic"/>
    <w:panose1 w:val="020B0604020202020204"/>
    <w:charset w:val="4D"/>
    <w:family w:val="auto"/>
    <w:notTrueType/>
    <w:pitch w:val="default"/>
    <w:sig w:usb0="00000003" w:usb1="00000000" w:usb2="00000000" w:usb3="00000000" w:csb0="00000001" w:csb1="00000000"/>
  </w:font>
  <w:font w:name="FuturaPTCond-BoldObl">
    <w:altName w:val="Century Gothic"/>
    <w:panose1 w:val="020B0604020202020204"/>
    <w:charset w:val="4D"/>
    <w:family w:val="auto"/>
    <w:notTrueType/>
    <w:pitch w:val="default"/>
    <w:sig w:usb0="00000003" w:usb1="00000000" w:usb2="00000000" w:usb3="00000000" w:csb0="00000001" w:csb1="00000000"/>
  </w:font>
  <w:font w:name="Webdings">
    <w:panose1 w:val="05030102010509060703"/>
    <w:charset w:val="4D"/>
    <w:family w:val="decorative"/>
    <w:pitch w:val="variable"/>
    <w:sig w:usb0="00000003" w:usb1="00000000" w:usb2="00000000" w:usb3="00000000" w:csb0="80000001" w:csb1="00000000"/>
  </w:font>
  <w:font w:name="NewBaskerville">
    <w:altName w:val="Calibri"/>
    <w:panose1 w:val="020B0604020202020204"/>
    <w:charset w:val="01"/>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D6F2F" w14:textId="77777777" w:rsidR="008E7B72" w:rsidRDefault="008E7B72" w:rsidP="009E51C3">
      <w:pPr>
        <w:spacing w:after="0" w:line="240" w:lineRule="auto"/>
      </w:pPr>
      <w:r>
        <w:separator/>
      </w:r>
    </w:p>
  </w:footnote>
  <w:footnote w:type="continuationSeparator" w:id="0">
    <w:p w14:paraId="663CAFEE" w14:textId="77777777" w:rsidR="008E7B72" w:rsidRDefault="008E7B72" w:rsidP="009E51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64E2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958018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4AE817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67840D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06C256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25AB49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A0C590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2B06CC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35EAB2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F1A97C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55C229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82ED0"/>
    <w:multiLevelType w:val="multilevel"/>
    <w:tmpl w:val="706E9F88"/>
    <w:numStyleLink w:val="ChapterNumbering"/>
  </w:abstractNum>
  <w:abstractNum w:abstractNumId="12" w15:restartNumberingAfterBreak="0">
    <w:nsid w:val="139D1E0A"/>
    <w:multiLevelType w:val="hybridMultilevel"/>
    <w:tmpl w:val="BED6969E"/>
    <w:lvl w:ilvl="0" w:tplc="B96CDC94">
      <w:start w:val="1"/>
      <w:numFmt w:val="decimal"/>
      <w:pStyle w:val="ListNumber"/>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13" w15:restartNumberingAfterBreak="0">
    <w:nsid w:val="1CFB6E03"/>
    <w:multiLevelType w:val="multilevel"/>
    <w:tmpl w:val="706E9F88"/>
    <w:styleLink w:val="ChapterNumbering"/>
    <w:lvl w:ilvl="0">
      <w:start w:val="1"/>
      <w:numFmt w:val="decimal"/>
      <w:suff w:val="nothing"/>
      <w:lvlText w:val="%1"/>
      <w:lvlJc w:val="left"/>
      <w:pPr>
        <w:ind w:left="432" w:hanging="432"/>
      </w:pPr>
      <w:rPr>
        <w:rFonts w:hint="default"/>
      </w:rPr>
    </w:lvl>
    <w:lvl w:ilvl="1">
      <w:start w:val="1"/>
      <w:numFmt w:val="decimal"/>
      <w:lvlRestart w:val="0"/>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Restart w:val="1"/>
      <w:lvlText w:val="Figure %1-%5"/>
      <w:lvlJc w:val="left"/>
      <w:pPr>
        <w:tabs>
          <w:tab w:val="num" w:pos="1440"/>
        </w:tabs>
        <w:ind w:left="1440" w:hanging="1440"/>
      </w:pPr>
      <w:rPr>
        <w:rFonts w:hint="default"/>
      </w:rPr>
    </w:lvl>
    <w:lvl w:ilvl="5">
      <w:start w:val="1"/>
      <w:numFmt w:val="decimal"/>
      <w:lvlRestart w:val="1"/>
      <w:lvlText w:val="Table %1-%6"/>
      <w:lvlJc w:val="left"/>
      <w:pPr>
        <w:tabs>
          <w:tab w:val="num" w:pos="1440"/>
        </w:tabs>
        <w:ind w:left="1440" w:hanging="1440"/>
      </w:pPr>
      <w:rPr>
        <w:rFonts w:hint="default"/>
      </w:rPr>
    </w:lvl>
    <w:lvl w:ilvl="6">
      <w:start w:val="1"/>
      <w:numFmt w:val="decimal"/>
      <w:lvlRestart w:val="1"/>
      <w:lvlText w:val="Listing %1-%7"/>
      <w:lvlJc w:val="left"/>
      <w:pPr>
        <w:ind w:left="1440" w:hanging="1440"/>
      </w:pPr>
      <w:rPr>
        <w:rFonts w:hint="default"/>
      </w:rPr>
    </w:lvl>
    <w:lvl w:ilvl="7">
      <w:start w:val="1"/>
      <w:numFmt w:val="decimal"/>
      <w:lvlRestart w:val="0"/>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0EB0344"/>
    <w:multiLevelType w:val="multilevel"/>
    <w:tmpl w:val="DC44CE3C"/>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292768"/>
    <w:multiLevelType w:val="multilevel"/>
    <w:tmpl w:val="706E9F88"/>
    <w:numStyleLink w:val="ChapterNumbering"/>
  </w:abstractNum>
  <w:abstractNum w:abstractNumId="16" w15:restartNumberingAfterBreak="0">
    <w:nsid w:val="267E6518"/>
    <w:multiLevelType w:val="hybridMultilevel"/>
    <w:tmpl w:val="6E92550E"/>
    <w:lvl w:ilvl="0" w:tplc="5C5EDB50">
      <w:start w:val="1"/>
      <w:numFmt w:val="decimal"/>
      <w:pStyle w:val="BoxListNumb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2A2A3DFF"/>
    <w:multiLevelType w:val="multilevel"/>
    <w:tmpl w:val="24F89ACE"/>
    <w:lvl w:ilvl="0">
      <w:start w:val="1"/>
      <w:numFmt w:val="upperRoman"/>
      <w:lvlText w:val="%1."/>
      <w:lvlJc w:val="left"/>
      <w:pPr>
        <w:ind w:left="1440" w:firstLine="0"/>
      </w:pPr>
      <w:rPr>
        <w:rFonts w:hint="default"/>
      </w:rPr>
    </w:lvl>
    <w:lvl w:ilvl="1">
      <w:start w:val="1"/>
      <w:numFmt w:val="upperLetter"/>
      <w:pStyle w:val="Heading2"/>
      <w:lvlText w:val="%2."/>
      <w:lvlJc w:val="left"/>
      <w:pPr>
        <w:ind w:left="2160" w:firstLine="0"/>
      </w:pPr>
    </w:lvl>
    <w:lvl w:ilvl="2">
      <w:start w:val="1"/>
      <w:numFmt w:val="decimal"/>
      <w:pStyle w:val="Heading3"/>
      <w:lvlText w:val="%3."/>
      <w:lvlJc w:val="left"/>
      <w:pPr>
        <w:ind w:left="2880" w:firstLine="0"/>
      </w:pPr>
    </w:lvl>
    <w:lvl w:ilvl="3">
      <w:start w:val="1"/>
      <w:numFmt w:val="lowerLetter"/>
      <w:pStyle w:val="Heading4"/>
      <w:lvlText w:val="%4)"/>
      <w:lvlJc w:val="left"/>
      <w:pPr>
        <w:ind w:left="3600" w:firstLine="0"/>
      </w:pPr>
    </w:lvl>
    <w:lvl w:ilvl="4">
      <w:start w:val="1"/>
      <w:numFmt w:val="decimal"/>
      <w:pStyle w:val="Heading5"/>
      <w:lvlText w:val="(%5)"/>
      <w:lvlJc w:val="left"/>
      <w:pPr>
        <w:ind w:left="4320" w:firstLine="0"/>
      </w:pPr>
    </w:lvl>
    <w:lvl w:ilvl="5">
      <w:start w:val="1"/>
      <w:numFmt w:val="lowerLetter"/>
      <w:pStyle w:val="Heading6"/>
      <w:lvlText w:val="(%6)"/>
      <w:lvlJc w:val="left"/>
      <w:pPr>
        <w:ind w:left="5040" w:firstLine="0"/>
      </w:pPr>
    </w:lvl>
    <w:lvl w:ilvl="6">
      <w:start w:val="1"/>
      <w:numFmt w:val="lowerRoman"/>
      <w:pStyle w:val="Heading7"/>
      <w:lvlText w:val="(%7)"/>
      <w:lvlJc w:val="left"/>
      <w:pPr>
        <w:ind w:left="5760" w:firstLine="0"/>
      </w:pPr>
    </w:lvl>
    <w:lvl w:ilvl="7">
      <w:start w:val="1"/>
      <w:numFmt w:val="lowerLetter"/>
      <w:pStyle w:val="Heading8"/>
      <w:lvlText w:val="(%8)"/>
      <w:lvlJc w:val="left"/>
      <w:pPr>
        <w:ind w:left="6480" w:firstLine="0"/>
      </w:pPr>
    </w:lvl>
    <w:lvl w:ilvl="8">
      <w:start w:val="1"/>
      <w:numFmt w:val="lowerRoman"/>
      <w:pStyle w:val="Heading9"/>
      <w:lvlText w:val="(%9)"/>
      <w:lvlJc w:val="left"/>
      <w:pPr>
        <w:ind w:left="7200" w:firstLine="0"/>
      </w:pPr>
    </w:lvl>
  </w:abstractNum>
  <w:abstractNum w:abstractNumId="18" w15:restartNumberingAfterBreak="0">
    <w:nsid w:val="412456B9"/>
    <w:multiLevelType w:val="multilevel"/>
    <w:tmpl w:val="54F6F0E0"/>
    <w:lvl w:ilvl="0">
      <w:start w:val="1"/>
      <w:numFmt w:val="decimal"/>
      <w:suff w:val="nothing"/>
      <w:lvlText w:val="%1"/>
      <w:lvlJc w:val="left"/>
      <w:pPr>
        <w:ind w:left="360" w:hanging="360"/>
      </w:pPr>
      <w:rPr>
        <w:rFonts w:hint="default"/>
      </w:rPr>
    </w:lvl>
    <w:lvl w:ilvl="1">
      <w:start w:val="1"/>
      <w:numFmt w:val="decimal"/>
      <w:lvlText w:val="Figure %1-%2"/>
      <w:lvlJc w:val="left"/>
      <w:pPr>
        <w:ind w:left="792" w:hanging="432"/>
      </w:pPr>
      <w:rPr>
        <w:rFonts w:hint="default"/>
      </w:rPr>
    </w:lvl>
    <w:lvl w:ilvl="2">
      <w:start w:val="1"/>
      <w:numFmt w:val="decimal"/>
      <w:lvlRestart w:val="1"/>
      <w:lvlText w:val="Figure %1-%2"/>
      <w:lvlJc w:val="left"/>
      <w:pPr>
        <w:ind w:left="1224" w:hanging="504"/>
      </w:pPr>
      <w:rPr>
        <w:rFonts w:hint="default"/>
      </w:rPr>
    </w:lvl>
    <w:lvl w:ilvl="3">
      <w:start w:val="1"/>
      <w:numFmt w:val="decimal"/>
      <w:lvlRestart w:val="1"/>
      <w:lvlText w:val="Table %1-%1"/>
      <w:lvlJc w:val="left"/>
      <w:pPr>
        <w:ind w:left="1728" w:hanging="648"/>
      </w:pPr>
      <w:rPr>
        <w:rFonts w:hint="default"/>
      </w:rPr>
    </w:lvl>
    <w:lvl w:ilvl="4">
      <w:start w:val="1"/>
      <w:numFmt w:val="decimal"/>
      <w:lvlRestart w:val="2"/>
      <w:lvlText w:val="Listing %1-%2"/>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3AD05AE"/>
    <w:multiLevelType w:val="hybridMultilevel"/>
    <w:tmpl w:val="FB407340"/>
    <w:lvl w:ilvl="0" w:tplc="A7305A98">
      <w:start w:val="1"/>
      <w:numFmt w:val="bullet"/>
      <w:pStyle w:val="TableListBulleted"/>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F829CF"/>
    <w:multiLevelType w:val="multilevel"/>
    <w:tmpl w:val="39DC2EE2"/>
    <w:lvl w:ilvl="0">
      <w:start w:val="1"/>
      <w:numFmt w:val="decimal"/>
      <w:pStyle w:val="ChapterNumber"/>
      <w:suff w:val="nothing"/>
      <w:lvlText w:val="%1"/>
      <w:lvlJc w:val="left"/>
      <w:pPr>
        <w:ind w:left="432" w:hanging="432"/>
      </w:pPr>
      <w:rPr>
        <w:rFonts w:hint="default"/>
      </w:rPr>
    </w:lvl>
    <w:lvl w:ilvl="1">
      <w:start w:val="1"/>
      <w:numFmt w:val="decimal"/>
      <w:lvlRestart w:val="0"/>
      <w:pStyle w:val="HeadANumber"/>
      <w:lvlText w:val="%1.%2"/>
      <w:lvlJc w:val="left"/>
      <w:pPr>
        <w:ind w:left="576" w:hanging="576"/>
      </w:pPr>
      <w:rPr>
        <w:rFonts w:hint="default"/>
      </w:rPr>
    </w:lvl>
    <w:lvl w:ilvl="2">
      <w:start w:val="1"/>
      <w:numFmt w:val="decimal"/>
      <w:pStyle w:val="HeadBNumber"/>
      <w:lvlText w:val="%1.%2.%3"/>
      <w:lvlJc w:val="left"/>
      <w:pPr>
        <w:ind w:left="720" w:hanging="720"/>
      </w:pPr>
      <w:rPr>
        <w:rFonts w:hint="default"/>
      </w:rPr>
    </w:lvl>
    <w:lvl w:ilvl="3">
      <w:start w:val="1"/>
      <w:numFmt w:val="decimal"/>
      <w:pStyle w:val="HeadCNumber"/>
      <w:lvlText w:val="%1.%2.%3.%4"/>
      <w:lvlJc w:val="left"/>
      <w:pPr>
        <w:tabs>
          <w:tab w:val="num" w:pos="864"/>
        </w:tabs>
        <w:ind w:left="864" w:hanging="864"/>
      </w:pPr>
      <w:rPr>
        <w:rFonts w:hint="default"/>
      </w:rPr>
    </w:lvl>
    <w:lvl w:ilvl="4">
      <w:start w:val="1"/>
      <w:numFmt w:val="decimal"/>
      <w:lvlRestart w:val="1"/>
      <w:pStyle w:val="CaptionLine"/>
      <w:lvlText w:val="Figure %1-%5"/>
      <w:lvlJc w:val="left"/>
      <w:pPr>
        <w:tabs>
          <w:tab w:val="num" w:pos="1440"/>
        </w:tabs>
        <w:ind w:left="1440" w:hanging="1440"/>
      </w:pPr>
      <w:rPr>
        <w:rFonts w:hint="default"/>
      </w:rPr>
    </w:lvl>
    <w:lvl w:ilvl="5">
      <w:start w:val="1"/>
      <w:numFmt w:val="decimal"/>
      <w:lvlRestart w:val="1"/>
      <w:pStyle w:val="TableTitle"/>
      <w:lvlText w:val="Table %1-%6"/>
      <w:lvlJc w:val="left"/>
      <w:pPr>
        <w:tabs>
          <w:tab w:val="num" w:pos="1440"/>
        </w:tabs>
        <w:ind w:left="1440" w:hanging="1440"/>
      </w:pPr>
      <w:rPr>
        <w:rFonts w:hint="default"/>
      </w:rPr>
    </w:lvl>
    <w:lvl w:ilvl="6">
      <w:start w:val="1"/>
      <w:numFmt w:val="decimal"/>
      <w:lvlRestart w:val="1"/>
      <w:pStyle w:val="CodeListingCaption"/>
      <w:lvlText w:val="Listing %1-%7"/>
      <w:lvlJc w:val="left"/>
      <w:pPr>
        <w:ind w:left="1440" w:hanging="1440"/>
      </w:pPr>
      <w:rPr>
        <w:rFonts w:hint="default"/>
      </w:rPr>
    </w:lvl>
    <w:lvl w:ilvl="7">
      <w:start w:val="1"/>
      <w:numFmt w:val="decimal"/>
      <w:lvlRestart w:val="0"/>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556E2F1D"/>
    <w:multiLevelType w:val="hybridMultilevel"/>
    <w:tmpl w:val="D1A41C5A"/>
    <w:lvl w:ilvl="0" w:tplc="0F5CAF4E">
      <w:start w:val="1"/>
      <w:numFmt w:val="lowerLetter"/>
      <w:pStyle w:val="ListNumberSub"/>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22" w15:restartNumberingAfterBreak="0">
    <w:nsid w:val="5BA46494"/>
    <w:multiLevelType w:val="hybridMultilevel"/>
    <w:tmpl w:val="49665D2C"/>
    <w:lvl w:ilvl="0" w:tplc="C1C661C0">
      <w:start w:val="1"/>
      <w:numFmt w:val="bullet"/>
      <w:pStyle w:val="BoxList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71017330"/>
    <w:multiLevelType w:val="hybridMultilevel"/>
    <w:tmpl w:val="4AB0B80C"/>
    <w:lvl w:ilvl="0" w:tplc="4618622C">
      <w:start w:val="1"/>
      <w:numFmt w:val="bullet"/>
      <w:pStyle w:val="List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4" w15:restartNumberingAfterBreak="0">
    <w:nsid w:val="725203AD"/>
    <w:multiLevelType w:val="hybridMultilevel"/>
    <w:tmpl w:val="88C8E6E2"/>
    <w:lvl w:ilvl="0" w:tplc="79CC0074">
      <w:start w:val="1"/>
      <w:numFmt w:val="decimal"/>
      <w:pStyle w:val="TableListNumb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A20D46"/>
    <w:multiLevelType w:val="multilevel"/>
    <w:tmpl w:val="E3D4BE9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6" w15:restartNumberingAfterBreak="0">
    <w:nsid w:val="7A295794"/>
    <w:multiLevelType w:val="multilevel"/>
    <w:tmpl w:val="706E9F88"/>
    <w:numStyleLink w:val="ChapterNumbering"/>
  </w:abstractNum>
  <w:num w:numId="1" w16cid:durableId="1956061317">
    <w:abstractNumId w:val="12"/>
  </w:num>
  <w:num w:numId="2" w16cid:durableId="1996297089">
    <w:abstractNumId w:val="21"/>
  </w:num>
  <w:num w:numId="3" w16cid:durableId="1997300855">
    <w:abstractNumId w:val="23"/>
  </w:num>
  <w:num w:numId="4" w16cid:durableId="1513832345">
    <w:abstractNumId w:val="17"/>
  </w:num>
  <w:num w:numId="5" w16cid:durableId="708382885">
    <w:abstractNumId w:val="22"/>
  </w:num>
  <w:num w:numId="6" w16cid:durableId="1557743462">
    <w:abstractNumId w:val="16"/>
  </w:num>
  <w:num w:numId="7" w16cid:durableId="1324698336">
    <w:abstractNumId w:val="19"/>
  </w:num>
  <w:num w:numId="8" w16cid:durableId="1568304607">
    <w:abstractNumId w:val="24"/>
  </w:num>
  <w:num w:numId="9" w16cid:durableId="2099060168">
    <w:abstractNumId w:val="18"/>
  </w:num>
  <w:num w:numId="10" w16cid:durableId="811022083">
    <w:abstractNumId w:val="13"/>
  </w:num>
  <w:num w:numId="11" w16cid:durableId="1588462499">
    <w:abstractNumId w:val="11"/>
  </w:num>
  <w:num w:numId="12" w16cid:durableId="579173228">
    <w:abstractNumId w:val="15"/>
  </w:num>
  <w:num w:numId="13" w16cid:durableId="1337734053">
    <w:abstractNumId w:val="26"/>
  </w:num>
  <w:num w:numId="14" w16cid:durableId="265119271">
    <w:abstractNumId w:val="0"/>
  </w:num>
  <w:num w:numId="15" w16cid:durableId="1889536246">
    <w:abstractNumId w:val="20"/>
  </w:num>
  <w:num w:numId="16" w16cid:durableId="1467428452">
    <w:abstractNumId w:val="10"/>
  </w:num>
  <w:num w:numId="17" w16cid:durableId="1561985927">
    <w:abstractNumId w:val="8"/>
  </w:num>
  <w:num w:numId="18" w16cid:durableId="218446953">
    <w:abstractNumId w:val="7"/>
  </w:num>
  <w:num w:numId="19" w16cid:durableId="1542786637">
    <w:abstractNumId w:val="6"/>
  </w:num>
  <w:num w:numId="20" w16cid:durableId="99305782">
    <w:abstractNumId w:val="5"/>
  </w:num>
  <w:num w:numId="21" w16cid:durableId="769082618">
    <w:abstractNumId w:val="9"/>
  </w:num>
  <w:num w:numId="22" w16cid:durableId="1845633897">
    <w:abstractNumId w:val="4"/>
  </w:num>
  <w:num w:numId="23" w16cid:durableId="1101070759">
    <w:abstractNumId w:val="3"/>
  </w:num>
  <w:num w:numId="24" w16cid:durableId="719596157">
    <w:abstractNumId w:val="2"/>
  </w:num>
  <w:num w:numId="25" w16cid:durableId="739133356">
    <w:abstractNumId w:val="1"/>
  </w:num>
  <w:num w:numId="26" w16cid:durableId="305664855">
    <w:abstractNumId w:val="14"/>
  </w:num>
  <w:num w:numId="27" w16cid:durableId="771052475">
    <w:abstractNumId w:val="25"/>
  </w:num>
  <w:num w:numId="28" w16cid:durableId="17093364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9"/>
    </w:lvlOverride>
    <w:lvlOverride w:ilvl="7">
      <w:startOverride w:val="1"/>
    </w:lvlOverride>
    <w:lvlOverride w:ilvl="8">
      <w:startOverride w:val="1"/>
    </w:lvlOverride>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ol Nichols">
    <w15:presenceInfo w15:providerId="Windows Live" w15:userId="e9e82a3b7022bb4e"/>
  </w15:person>
  <w15:person w15:author="Audrey Doyle">
    <w15:presenceInfo w15:providerId="None" w15:userId="Audrey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bordersDoNotSurroundHeader/>
  <w:bordersDoNotSurroundFooter/>
  <w:attachedTemplate r:id="rId1"/>
  <w:linkStyles/>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6E9"/>
    <w:rsid w:val="000109D0"/>
    <w:rsid w:val="0001390B"/>
    <w:rsid w:val="00013A0F"/>
    <w:rsid w:val="00015785"/>
    <w:rsid w:val="00016927"/>
    <w:rsid w:val="00020C90"/>
    <w:rsid w:val="000251C2"/>
    <w:rsid w:val="00026A3C"/>
    <w:rsid w:val="00027719"/>
    <w:rsid w:val="00032AFB"/>
    <w:rsid w:val="00035713"/>
    <w:rsid w:val="00044C60"/>
    <w:rsid w:val="0005012C"/>
    <w:rsid w:val="00052436"/>
    <w:rsid w:val="00053E72"/>
    <w:rsid w:val="00055B79"/>
    <w:rsid w:val="00057F86"/>
    <w:rsid w:val="0006127C"/>
    <w:rsid w:val="0006675E"/>
    <w:rsid w:val="000667BA"/>
    <w:rsid w:val="000711B8"/>
    <w:rsid w:val="00071727"/>
    <w:rsid w:val="00072FCB"/>
    <w:rsid w:val="0007352C"/>
    <w:rsid w:val="000775C2"/>
    <w:rsid w:val="00077AD8"/>
    <w:rsid w:val="0008003E"/>
    <w:rsid w:val="00080824"/>
    <w:rsid w:val="00086A50"/>
    <w:rsid w:val="000934C9"/>
    <w:rsid w:val="00093911"/>
    <w:rsid w:val="00094EDE"/>
    <w:rsid w:val="000953AA"/>
    <w:rsid w:val="000B0A4A"/>
    <w:rsid w:val="000B6D77"/>
    <w:rsid w:val="000C187B"/>
    <w:rsid w:val="000C1B12"/>
    <w:rsid w:val="000C3488"/>
    <w:rsid w:val="000C4DBF"/>
    <w:rsid w:val="000D0E68"/>
    <w:rsid w:val="000D5D1E"/>
    <w:rsid w:val="000E23FE"/>
    <w:rsid w:val="000E291C"/>
    <w:rsid w:val="000E5E7F"/>
    <w:rsid w:val="000E7CB5"/>
    <w:rsid w:val="000F14AB"/>
    <w:rsid w:val="000F698C"/>
    <w:rsid w:val="000F70F5"/>
    <w:rsid w:val="000F719F"/>
    <w:rsid w:val="00101C97"/>
    <w:rsid w:val="00107966"/>
    <w:rsid w:val="00107A03"/>
    <w:rsid w:val="00110424"/>
    <w:rsid w:val="00112E75"/>
    <w:rsid w:val="00113E0A"/>
    <w:rsid w:val="00122DE8"/>
    <w:rsid w:val="00123638"/>
    <w:rsid w:val="00124E9F"/>
    <w:rsid w:val="00131BCD"/>
    <w:rsid w:val="00133123"/>
    <w:rsid w:val="001435B6"/>
    <w:rsid w:val="00147C28"/>
    <w:rsid w:val="00151550"/>
    <w:rsid w:val="001549E3"/>
    <w:rsid w:val="0015557B"/>
    <w:rsid w:val="00161A98"/>
    <w:rsid w:val="00166460"/>
    <w:rsid w:val="00166A0D"/>
    <w:rsid w:val="0017571A"/>
    <w:rsid w:val="00176833"/>
    <w:rsid w:val="00176BE2"/>
    <w:rsid w:val="001856E9"/>
    <w:rsid w:val="001862DB"/>
    <w:rsid w:val="00196CDD"/>
    <w:rsid w:val="001A00A3"/>
    <w:rsid w:val="001A12D4"/>
    <w:rsid w:val="001B64F2"/>
    <w:rsid w:val="001B66C5"/>
    <w:rsid w:val="001C06CA"/>
    <w:rsid w:val="001C72D3"/>
    <w:rsid w:val="001D0557"/>
    <w:rsid w:val="001D0849"/>
    <w:rsid w:val="001D1FC4"/>
    <w:rsid w:val="001D3F0B"/>
    <w:rsid w:val="001D7DC5"/>
    <w:rsid w:val="001E0123"/>
    <w:rsid w:val="001E211C"/>
    <w:rsid w:val="001E24F0"/>
    <w:rsid w:val="001E4986"/>
    <w:rsid w:val="001F00C3"/>
    <w:rsid w:val="001F2521"/>
    <w:rsid w:val="001F720A"/>
    <w:rsid w:val="001F79DD"/>
    <w:rsid w:val="0020313D"/>
    <w:rsid w:val="0020456C"/>
    <w:rsid w:val="0020599A"/>
    <w:rsid w:val="0020674F"/>
    <w:rsid w:val="0021177D"/>
    <w:rsid w:val="002120B8"/>
    <w:rsid w:val="002144B4"/>
    <w:rsid w:val="002147BC"/>
    <w:rsid w:val="00217DAE"/>
    <w:rsid w:val="00220221"/>
    <w:rsid w:val="0022057D"/>
    <w:rsid w:val="00227396"/>
    <w:rsid w:val="002334CD"/>
    <w:rsid w:val="002344F6"/>
    <w:rsid w:val="0023524F"/>
    <w:rsid w:val="00241E83"/>
    <w:rsid w:val="00242BEC"/>
    <w:rsid w:val="00243174"/>
    <w:rsid w:val="00246E16"/>
    <w:rsid w:val="00251F76"/>
    <w:rsid w:val="002526D6"/>
    <w:rsid w:val="002550CC"/>
    <w:rsid w:val="002566A8"/>
    <w:rsid w:val="002645BD"/>
    <w:rsid w:val="002704EB"/>
    <w:rsid w:val="0028006B"/>
    <w:rsid w:val="002859D4"/>
    <w:rsid w:val="00294284"/>
    <w:rsid w:val="002A174E"/>
    <w:rsid w:val="002A22F0"/>
    <w:rsid w:val="002A3BF5"/>
    <w:rsid w:val="002A5CBE"/>
    <w:rsid w:val="002A6483"/>
    <w:rsid w:val="002A6D62"/>
    <w:rsid w:val="002B0301"/>
    <w:rsid w:val="002B1A69"/>
    <w:rsid w:val="002B4897"/>
    <w:rsid w:val="002C0783"/>
    <w:rsid w:val="002C0D80"/>
    <w:rsid w:val="002C1792"/>
    <w:rsid w:val="002C52AD"/>
    <w:rsid w:val="002C6237"/>
    <w:rsid w:val="002C6A55"/>
    <w:rsid w:val="002C7F1F"/>
    <w:rsid w:val="002D1A1E"/>
    <w:rsid w:val="002D61B2"/>
    <w:rsid w:val="002D7706"/>
    <w:rsid w:val="002E3924"/>
    <w:rsid w:val="002E5B13"/>
    <w:rsid w:val="002E62F6"/>
    <w:rsid w:val="002F03CF"/>
    <w:rsid w:val="002F278B"/>
    <w:rsid w:val="002F5749"/>
    <w:rsid w:val="0030255A"/>
    <w:rsid w:val="00305E4C"/>
    <w:rsid w:val="00311803"/>
    <w:rsid w:val="0031369A"/>
    <w:rsid w:val="00315822"/>
    <w:rsid w:val="003203B1"/>
    <w:rsid w:val="00322E27"/>
    <w:rsid w:val="00327BBA"/>
    <w:rsid w:val="00332C96"/>
    <w:rsid w:val="003345E1"/>
    <w:rsid w:val="003354A5"/>
    <w:rsid w:val="0034529B"/>
    <w:rsid w:val="003456AE"/>
    <w:rsid w:val="00346FA5"/>
    <w:rsid w:val="00352B74"/>
    <w:rsid w:val="003562F5"/>
    <w:rsid w:val="00361247"/>
    <w:rsid w:val="00361659"/>
    <w:rsid w:val="00363101"/>
    <w:rsid w:val="0036522B"/>
    <w:rsid w:val="00365337"/>
    <w:rsid w:val="003658CD"/>
    <w:rsid w:val="00365995"/>
    <w:rsid w:val="00365C71"/>
    <w:rsid w:val="00365E20"/>
    <w:rsid w:val="003669A4"/>
    <w:rsid w:val="00366FA4"/>
    <w:rsid w:val="00367B4B"/>
    <w:rsid w:val="00372150"/>
    <w:rsid w:val="00374719"/>
    <w:rsid w:val="00375BC0"/>
    <w:rsid w:val="00382D59"/>
    <w:rsid w:val="00390955"/>
    <w:rsid w:val="0039571F"/>
    <w:rsid w:val="003A064A"/>
    <w:rsid w:val="003A0C16"/>
    <w:rsid w:val="003A3EF8"/>
    <w:rsid w:val="003A50D7"/>
    <w:rsid w:val="003B093C"/>
    <w:rsid w:val="003B5A44"/>
    <w:rsid w:val="003B5D4D"/>
    <w:rsid w:val="003C2061"/>
    <w:rsid w:val="003C48A9"/>
    <w:rsid w:val="003D488F"/>
    <w:rsid w:val="003D5202"/>
    <w:rsid w:val="003D6DE4"/>
    <w:rsid w:val="003D747E"/>
    <w:rsid w:val="003E0F89"/>
    <w:rsid w:val="003E1373"/>
    <w:rsid w:val="003E14B9"/>
    <w:rsid w:val="003E21EB"/>
    <w:rsid w:val="003E3322"/>
    <w:rsid w:val="003E599B"/>
    <w:rsid w:val="003F1CE6"/>
    <w:rsid w:val="003F245D"/>
    <w:rsid w:val="00400E94"/>
    <w:rsid w:val="004058D0"/>
    <w:rsid w:val="004071DB"/>
    <w:rsid w:val="00417DD9"/>
    <w:rsid w:val="004206BB"/>
    <w:rsid w:val="00425F44"/>
    <w:rsid w:val="00440082"/>
    <w:rsid w:val="004402EF"/>
    <w:rsid w:val="0044402D"/>
    <w:rsid w:val="004447CD"/>
    <w:rsid w:val="00447693"/>
    <w:rsid w:val="004517BC"/>
    <w:rsid w:val="004538CA"/>
    <w:rsid w:val="004548EF"/>
    <w:rsid w:val="00454A3D"/>
    <w:rsid w:val="00455D92"/>
    <w:rsid w:val="004626B5"/>
    <w:rsid w:val="00463BEA"/>
    <w:rsid w:val="00464A08"/>
    <w:rsid w:val="00467FAB"/>
    <w:rsid w:val="00470D3B"/>
    <w:rsid w:val="00472501"/>
    <w:rsid w:val="0047597D"/>
    <w:rsid w:val="00476611"/>
    <w:rsid w:val="00481771"/>
    <w:rsid w:val="00481D42"/>
    <w:rsid w:val="00482052"/>
    <w:rsid w:val="00482144"/>
    <w:rsid w:val="00484D69"/>
    <w:rsid w:val="00486016"/>
    <w:rsid w:val="00487DA8"/>
    <w:rsid w:val="00490895"/>
    <w:rsid w:val="004970AD"/>
    <w:rsid w:val="004A0FEF"/>
    <w:rsid w:val="004A111C"/>
    <w:rsid w:val="004A4C8E"/>
    <w:rsid w:val="004B0722"/>
    <w:rsid w:val="004B1D1D"/>
    <w:rsid w:val="004B2A94"/>
    <w:rsid w:val="004B6F2A"/>
    <w:rsid w:val="004C180A"/>
    <w:rsid w:val="004C2396"/>
    <w:rsid w:val="004C7002"/>
    <w:rsid w:val="004D4BB9"/>
    <w:rsid w:val="004F3064"/>
    <w:rsid w:val="004F3FC9"/>
    <w:rsid w:val="0050058C"/>
    <w:rsid w:val="005056A5"/>
    <w:rsid w:val="00506CE0"/>
    <w:rsid w:val="0051294E"/>
    <w:rsid w:val="0052471B"/>
    <w:rsid w:val="0052787B"/>
    <w:rsid w:val="0053177C"/>
    <w:rsid w:val="0053397E"/>
    <w:rsid w:val="00537277"/>
    <w:rsid w:val="00537F3B"/>
    <w:rsid w:val="00542141"/>
    <w:rsid w:val="005425C3"/>
    <w:rsid w:val="00560D2E"/>
    <w:rsid w:val="00564355"/>
    <w:rsid w:val="005672D6"/>
    <w:rsid w:val="005815A2"/>
    <w:rsid w:val="005921CC"/>
    <w:rsid w:val="005A0C14"/>
    <w:rsid w:val="005A540F"/>
    <w:rsid w:val="005A5F1A"/>
    <w:rsid w:val="005A6C35"/>
    <w:rsid w:val="005B0DE0"/>
    <w:rsid w:val="005B3B2F"/>
    <w:rsid w:val="005B6575"/>
    <w:rsid w:val="005C0697"/>
    <w:rsid w:val="005C131A"/>
    <w:rsid w:val="005C235D"/>
    <w:rsid w:val="005C4737"/>
    <w:rsid w:val="005C5739"/>
    <w:rsid w:val="005C6B82"/>
    <w:rsid w:val="005C7488"/>
    <w:rsid w:val="005D7964"/>
    <w:rsid w:val="005D7B00"/>
    <w:rsid w:val="005E04D9"/>
    <w:rsid w:val="005E2797"/>
    <w:rsid w:val="005E2D6A"/>
    <w:rsid w:val="005E6B61"/>
    <w:rsid w:val="005E6C7C"/>
    <w:rsid w:val="005F0095"/>
    <w:rsid w:val="005F5975"/>
    <w:rsid w:val="005F723C"/>
    <w:rsid w:val="006016B6"/>
    <w:rsid w:val="00604159"/>
    <w:rsid w:val="0060703D"/>
    <w:rsid w:val="0060730A"/>
    <w:rsid w:val="00612294"/>
    <w:rsid w:val="00613CDB"/>
    <w:rsid w:val="00616045"/>
    <w:rsid w:val="0061736D"/>
    <w:rsid w:val="00617CC3"/>
    <w:rsid w:val="00622BA7"/>
    <w:rsid w:val="00622ECD"/>
    <w:rsid w:val="00626663"/>
    <w:rsid w:val="00626EFB"/>
    <w:rsid w:val="0064266A"/>
    <w:rsid w:val="00643DED"/>
    <w:rsid w:val="00650DAB"/>
    <w:rsid w:val="006544D9"/>
    <w:rsid w:val="00657AC8"/>
    <w:rsid w:val="00657ED5"/>
    <w:rsid w:val="0066266A"/>
    <w:rsid w:val="00663CFA"/>
    <w:rsid w:val="00671281"/>
    <w:rsid w:val="0067229B"/>
    <w:rsid w:val="0067441B"/>
    <w:rsid w:val="00676E67"/>
    <w:rsid w:val="00682266"/>
    <w:rsid w:val="00682513"/>
    <w:rsid w:val="00692300"/>
    <w:rsid w:val="006944F2"/>
    <w:rsid w:val="006A08DE"/>
    <w:rsid w:val="006A0D4C"/>
    <w:rsid w:val="006B7B30"/>
    <w:rsid w:val="006C0469"/>
    <w:rsid w:val="006C0796"/>
    <w:rsid w:val="006C0B9C"/>
    <w:rsid w:val="006C4191"/>
    <w:rsid w:val="006C5716"/>
    <w:rsid w:val="006C5960"/>
    <w:rsid w:val="006C6D24"/>
    <w:rsid w:val="006C78BE"/>
    <w:rsid w:val="006C7E1D"/>
    <w:rsid w:val="006D42EA"/>
    <w:rsid w:val="006D50A5"/>
    <w:rsid w:val="006E19DE"/>
    <w:rsid w:val="006E2076"/>
    <w:rsid w:val="006E4E4F"/>
    <w:rsid w:val="006E7E5E"/>
    <w:rsid w:val="006F77AC"/>
    <w:rsid w:val="0070020A"/>
    <w:rsid w:val="0070241D"/>
    <w:rsid w:val="0070439E"/>
    <w:rsid w:val="0071206E"/>
    <w:rsid w:val="00715B75"/>
    <w:rsid w:val="00716BA2"/>
    <w:rsid w:val="00717DFA"/>
    <w:rsid w:val="007238EB"/>
    <w:rsid w:val="00730B5D"/>
    <w:rsid w:val="00730B77"/>
    <w:rsid w:val="00733799"/>
    <w:rsid w:val="0073414B"/>
    <w:rsid w:val="0073437F"/>
    <w:rsid w:val="007355AA"/>
    <w:rsid w:val="00735660"/>
    <w:rsid w:val="007403FF"/>
    <w:rsid w:val="00742939"/>
    <w:rsid w:val="007450FA"/>
    <w:rsid w:val="00745C17"/>
    <w:rsid w:val="00750B65"/>
    <w:rsid w:val="0075103F"/>
    <w:rsid w:val="00754A1B"/>
    <w:rsid w:val="007579BA"/>
    <w:rsid w:val="00762C75"/>
    <w:rsid w:val="00764367"/>
    <w:rsid w:val="0076498B"/>
    <w:rsid w:val="00767EB7"/>
    <w:rsid w:val="007743B3"/>
    <w:rsid w:val="00783976"/>
    <w:rsid w:val="00785E73"/>
    <w:rsid w:val="007A02E7"/>
    <w:rsid w:val="007A0EE7"/>
    <w:rsid w:val="007A4E19"/>
    <w:rsid w:val="007B1572"/>
    <w:rsid w:val="007B36C0"/>
    <w:rsid w:val="007C14A2"/>
    <w:rsid w:val="007C4313"/>
    <w:rsid w:val="007D2CFA"/>
    <w:rsid w:val="007D5425"/>
    <w:rsid w:val="007D72AB"/>
    <w:rsid w:val="007E645A"/>
    <w:rsid w:val="007E7F04"/>
    <w:rsid w:val="007F0435"/>
    <w:rsid w:val="007F0869"/>
    <w:rsid w:val="007F2153"/>
    <w:rsid w:val="00804A89"/>
    <w:rsid w:val="008052EE"/>
    <w:rsid w:val="00806332"/>
    <w:rsid w:val="008108E9"/>
    <w:rsid w:val="008116B7"/>
    <w:rsid w:val="00814C69"/>
    <w:rsid w:val="00820E35"/>
    <w:rsid w:val="0082136E"/>
    <w:rsid w:val="008216C9"/>
    <w:rsid w:val="0082602F"/>
    <w:rsid w:val="008260F0"/>
    <w:rsid w:val="00830E4B"/>
    <w:rsid w:val="00833DD2"/>
    <w:rsid w:val="00837980"/>
    <w:rsid w:val="00840668"/>
    <w:rsid w:val="00841DE8"/>
    <w:rsid w:val="00842CA0"/>
    <w:rsid w:val="00843258"/>
    <w:rsid w:val="0084557D"/>
    <w:rsid w:val="00850DEA"/>
    <w:rsid w:val="00855038"/>
    <w:rsid w:val="0085646C"/>
    <w:rsid w:val="0085795C"/>
    <w:rsid w:val="00862650"/>
    <w:rsid w:val="008628C4"/>
    <w:rsid w:val="00864068"/>
    <w:rsid w:val="00865500"/>
    <w:rsid w:val="00866561"/>
    <w:rsid w:val="00870319"/>
    <w:rsid w:val="008707C4"/>
    <w:rsid w:val="00870DEE"/>
    <w:rsid w:val="008756F7"/>
    <w:rsid w:val="0088465E"/>
    <w:rsid w:val="008859A3"/>
    <w:rsid w:val="00887377"/>
    <w:rsid w:val="00895344"/>
    <w:rsid w:val="00897027"/>
    <w:rsid w:val="008A6550"/>
    <w:rsid w:val="008A6644"/>
    <w:rsid w:val="008A7BC3"/>
    <w:rsid w:val="008B0201"/>
    <w:rsid w:val="008B5734"/>
    <w:rsid w:val="008B71F8"/>
    <w:rsid w:val="008B7FAB"/>
    <w:rsid w:val="008C2B13"/>
    <w:rsid w:val="008C40D2"/>
    <w:rsid w:val="008C4402"/>
    <w:rsid w:val="008D25A2"/>
    <w:rsid w:val="008D429A"/>
    <w:rsid w:val="008D733E"/>
    <w:rsid w:val="008D7368"/>
    <w:rsid w:val="008E14B1"/>
    <w:rsid w:val="008E7B72"/>
    <w:rsid w:val="008F19A9"/>
    <w:rsid w:val="008F2055"/>
    <w:rsid w:val="008F39BA"/>
    <w:rsid w:val="008F3B3D"/>
    <w:rsid w:val="008F408C"/>
    <w:rsid w:val="008F47F3"/>
    <w:rsid w:val="008F5D0D"/>
    <w:rsid w:val="008F6006"/>
    <w:rsid w:val="008F740F"/>
    <w:rsid w:val="009001D3"/>
    <w:rsid w:val="00900A7C"/>
    <w:rsid w:val="00904342"/>
    <w:rsid w:val="0090456C"/>
    <w:rsid w:val="00904D9B"/>
    <w:rsid w:val="009109BE"/>
    <w:rsid w:val="00916D35"/>
    <w:rsid w:val="00924579"/>
    <w:rsid w:val="00925C5B"/>
    <w:rsid w:val="00925D60"/>
    <w:rsid w:val="009340B1"/>
    <w:rsid w:val="00935F2E"/>
    <w:rsid w:val="0094246A"/>
    <w:rsid w:val="00944D4F"/>
    <w:rsid w:val="00945D9B"/>
    <w:rsid w:val="0094655E"/>
    <w:rsid w:val="00950AD0"/>
    <w:rsid w:val="009564B5"/>
    <w:rsid w:val="009564CF"/>
    <w:rsid w:val="009567D8"/>
    <w:rsid w:val="00956DBD"/>
    <w:rsid w:val="009603A7"/>
    <w:rsid w:val="0096212C"/>
    <w:rsid w:val="009641CC"/>
    <w:rsid w:val="00965C70"/>
    <w:rsid w:val="00967DE5"/>
    <w:rsid w:val="009701B8"/>
    <w:rsid w:val="0097167B"/>
    <w:rsid w:val="00971F54"/>
    <w:rsid w:val="00972F92"/>
    <w:rsid w:val="00974F08"/>
    <w:rsid w:val="00982443"/>
    <w:rsid w:val="0098334B"/>
    <w:rsid w:val="00984C3D"/>
    <w:rsid w:val="009923A2"/>
    <w:rsid w:val="00993565"/>
    <w:rsid w:val="00996367"/>
    <w:rsid w:val="009966E3"/>
    <w:rsid w:val="00996AFD"/>
    <w:rsid w:val="009A19EF"/>
    <w:rsid w:val="009A3B37"/>
    <w:rsid w:val="009A487B"/>
    <w:rsid w:val="009B1EF8"/>
    <w:rsid w:val="009B2041"/>
    <w:rsid w:val="009B382F"/>
    <w:rsid w:val="009B4C7F"/>
    <w:rsid w:val="009B531B"/>
    <w:rsid w:val="009C6925"/>
    <w:rsid w:val="009D45B8"/>
    <w:rsid w:val="009E27BB"/>
    <w:rsid w:val="009E4B52"/>
    <w:rsid w:val="009E51C3"/>
    <w:rsid w:val="009F1B4C"/>
    <w:rsid w:val="00A01D6E"/>
    <w:rsid w:val="00A0262E"/>
    <w:rsid w:val="00A02E74"/>
    <w:rsid w:val="00A0695F"/>
    <w:rsid w:val="00A134BC"/>
    <w:rsid w:val="00A14A3B"/>
    <w:rsid w:val="00A15AFC"/>
    <w:rsid w:val="00A21298"/>
    <w:rsid w:val="00A22A11"/>
    <w:rsid w:val="00A23CA6"/>
    <w:rsid w:val="00A35550"/>
    <w:rsid w:val="00A35F53"/>
    <w:rsid w:val="00A406BF"/>
    <w:rsid w:val="00A551C8"/>
    <w:rsid w:val="00A57A54"/>
    <w:rsid w:val="00A620E4"/>
    <w:rsid w:val="00A65E5D"/>
    <w:rsid w:val="00A672A1"/>
    <w:rsid w:val="00A67F59"/>
    <w:rsid w:val="00A70814"/>
    <w:rsid w:val="00A74546"/>
    <w:rsid w:val="00A7500C"/>
    <w:rsid w:val="00A76472"/>
    <w:rsid w:val="00A775E4"/>
    <w:rsid w:val="00A77747"/>
    <w:rsid w:val="00A818AB"/>
    <w:rsid w:val="00A818B7"/>
    <w:rsid w:val="00A818F1"/>
    <w:rsid w:val="00A82095"/>
    <w:rsid w:val="00A82261"/>
    <w:rsid w:val="00A82E6D"/>
    <w:rsid w:val="00A83EAC"/>
    <w:rsid w:val="00A84032"/>
    <w:rsid w:val="00A85BFE"/>
    <w:rsid w:val="00A87FF1"/>
    <w:rsid w:val="00A92356"/>
    <w:rsid w:val="00A93315"/>
    <w:rsid w:val="00A94268"/>
    <w:rsid w:val="00AA423F"/>
    <w:rsid w:val="00AB165C"/>
    <w:rsid w:val="00AB6123"/>
    <w:rsid w:val="00AC18D7"/>
    <w:rsid w:val="00AC5720"/>
    <w:rsid w:val="00AC67B5"/>
    <w:rsid w:val="00AD0472"/>
    <w:rsid w:val="00AD0A46"/>
    <w:rsid w:val="00AE3B2B"/>
    <w:rsid w:val="00AE7741"/>
    <w:rsid w:val="00AF7569"/>
    <w:rsid w:val="00B0113E"/>
    <w:rsid w:val="00B01F5F"/>
    <w:rsid w:val="00B118BA"/>
    <w:rsid w:val="00B12904"/>
    <w:rsid w:val="00B1494A"/>
    <w:rsid w:val="00B14DBB"/>
    <w:rsid w:val="00B161CA"/>
    <w:rsid w:val="00B23CB3"/>
    <w:rsid w:val="00B259E3"/>
    <w:rsid w:val="00B25E4D"/>
    <w:rsid w:val="00B271C0"/>
    <w:rsid w:val="00B274E2"/>
    <w:rsid w:val="00B30CF5"/>
    <w:rsid w:val="00B30EB7"/>
    <w:rsid w:val="00B31E41"/>
    <w:rsid w:val="00B331AF"/>
    <w:rsid w:val="00B3321B"/>
    <w:rsid w:val="00B335CC"/>
    <w:rsid w:val="00B36EDF"/>
    <w:rsid w:val="00B37E12"/>
    <w:rsid w:val="00B4289E"/>
    <w:rsid w:val="00B45496"/>
    <w:rsid w:val="00B52F47"/>
    <w:rsid w:val="00B5352A"/>
    <w:rsid w:val="00B5535B"/>
    <w:rsid w:val="00B63041"/>
    <w:rsid w:val="00B64DD6"/>
    <w:rsid w:val="00B65488"/>
    <w:rsid w:val="00B74E83"/>
    <w:rsid w:val="00B762C5"/>
    <w:rsid w:val="00B77D63"/>
    <w:rsid w:val="00B8238C"/>
    <w:rsid w:val="00B92BF5"/>
    <w:rsid w:val="00B92F52"/>
    <w:rsid w:val="00B930D7"/>
    <w:rsid w:val="00B96D51"/>
    <w:rsid w:val="00B97083"/>
    <w:rsid w:val="00B974C0"/>
    <w:rsid w:val="00BA0C71"/>
    <w:rsid w:val="00BA3B7C"/>
    <w:rsid w:val="00BA5FAF"/>
    <w:rsid w:val="00BB2E1F"/>
    <w:rsid w:val="00BB3999"/>
    <w:rsid w:val="00BB692D"/>
    <w:rsid w:val="00BC030B"/>
    <w:rsid w:val="00BC1F31"/>
    <w:rsid w:val="00BC457F"/>
    <w:rsid w:val="00BC5783"/>
    <w:rsid w:val="00BE493A"/>
    <w:rsid w:val="00BF0CBA"/>
    <w:rsid w:val="00BF2028"/>
    <w:rsid w:val="00C032D3"/>
    <w:rsid w:val="00C03EFE"/>
    <w:rsid w:val="00C03F26"/>
    <w:rsid w:val="00C065C7"/>
    <w:rsid w:val="00C12E1F"/>
    <w:rsid w:val="00C13DFC"/>
    <w:rsid w:val="00C15827"/>
    <w:rsid w:val="00C24F13"/>
    <w:rsid w:val="00C255BA"/>
    <w:rsid w:val="00C2624C"/>
    <w:rsid w:val="00C34375"/>
    <w:rsid w:val="00C3481B"/>
    <w:rsid w:val="00C34DD8"/>
    <w:rsid w:val="00C37C60"/>
    <w:rsid w:val="00C41485"/>
    <w:rsid w:val="00C41558"/>
    <w:rsid w:val="00C41620"/>
    <w:rsid w:val="00C42133"/>
    <w:rsid w:val="00C4507E"/>
    <w:rsid w:val="00C476ED"/>
    <w:rsid w:val="00C50801"/>
    <w:rsid w:val="00C6086F"/>
    <w:rsid w:val="00C61D2D"/>
    <w:rsid w:val="00C62B55"/>
    <w:rsid w:val="00C72332"/>
    <w:rsid w:val="00C7299D"/>
    <w:rsid w:val="00C73F71"/>
    <w:rsid w:val="00C741AB"/>
    <w:rsid w:val="00C772AA"/>
    <w:rsid w:val="00C8113A"/>
    <w:rsid w:val="00C81602"/>
    <w:rsid w:val="00C82A73"/>
    <w:rsid w:val="00C855A5"/>
    <w:rsid w:val="00C85F9F"/>
    <w:rsid w:val="00CA03EF"/>
    <w:rsid w:val="00CA0DCB"/>
    <w:rsid w:val="00CA2AD1"/>
    <w:rsid w:val="00CA4F4D"/>
    <w:rsid w:val="00CA69C7"/>
    <w:rsid w:val="00CA6B99"/>
    <w:rsid w:val="00CB0816"/>
    <w:rsid w:val="00CB2108"/>
    <w:rsid w:val="00CB463D"/>
    <w:rsid w:val="00CC58BE"/>
    <w:rsid w:val="00CC73C0"/>
    <w:rsid w:val="00CD1F8C"/>
    <w:rsid w:val="00CD6BEF"/>
    <w:rsid w:val="00CE5D25"/>
    <w:rsid w:val="00CE69F4"/>
    <w:rsid w:val="00CF1C65"/>
    <w:rsid w:val="00CF30A5"/>
    <w:rsid w:val="00CF3F4A"/>
    <w:rsid w:val="00D06BFE"/>
    <w:rsid w:val="00D07795"/>
    <w:rsid w:val="00D12293"/>
    <w:rsid w:val="00D12307"/>
    <w:rsid w:val="00D12AF8"/>
    <w:rsid w:val="00D14A5E"/>
    <w:rsid w:val="00D17AE5"/>
    <w:rsid w:val="00D2035D"/>
    <w:rsid w:val="00D2320E"/>
    <w:rsid w:val="00D23F6C"/>
    <w:rsid w:val="00D30D53"/>
    <w:rsid w:val="00D310FF"/>
    <w:rsid w:val="00D36A6A"/>
    <w:rsid w:val="00D379EA"/>
    <w:rsid w:val="00D42C6A"/>
    <w:rsid w:val="00D43395"/>
    <w:rsid w:val="00D52794"/>
    <w:rsid w:val="00D535B5"/>
    <w:rsid w:val="00D5656A"/>
    <w:rsid w:val="00D57AB3"/>
    <w:rsid w:val="00D60E9B"/>
    <w:rsid w:val="00D62983"/>
    <w:rsid w:val="00D658F8"/>
    <w:rsid w:val="00D6667B"/>
    <w:rsid w:val="00D66D93"/>
    <w:rsid w:val="00D71969"/>
    <w:rsid w:val="00D73F8C"/>
    <w:rsid w:val="00D764F3"/>
    <w:rsid w:val="00D8261A"/>
    <w:rsid w:val="00D85FDB"/>
    <w:rsid w:val="00D86BF0"/>
    <w:rsid w:val="00D87A0F"/>
    <w:rsid w:val="00D87D3A"/>
    <w:rsid w:val="00D92E08"/>
    <w:rsid w:val="00D952E0"/>
    <w:rsid w:val="00D97084"/>
    <w:rsid w:val="00D97472"/>
    <w:rsid w:val="00DA0069"/>
    <w:rsid w:val="00DA04A9"/>
    <w:rsid w:val="00DA5D80"/>
    <w:rsid w:val="00DA6688"/>
    <w:rsid w:val="00DB0D49"/>
    <w:rsid w:val="00DB18DC"/>
    <w:rsid w:val="00DB5DF1"/>
    <w:rsid w:val="00DB68B2"/>
    <w:rsid w:val="00DB7FA0"/>
    <w:rsid w:val="00DC3496"/>
    <w:rsid w:val="00DC4720"/>
    <w:rsid w:val="00DC5E41"/>
    <w:rsid w:val="00DC7ABF"/>
    <w:rsid w:val="00DD07D5"/>
    <w:rsid w:val="00DE0447"/>
    <w:rsid w:val="00DE1057"/>
    <w:rsid w:val="00DE163C"/>
    <w:rsid w:val="00DF0BEB"/>
    <w:rsid w:val="00DF377E"/>
    <w:rsid w:val="00DF65F0"/>
    <w:rsid w:val="00DF7836"/>
    <w:rsid w:val="00E00644"/>
    <w:rsid w:val="00E03D3D"/>
    <w:rsid w:val="00E056C8"/>
    <w:rsid w:val="00E064DD"/>
    <w:rsid w:val="00E06F5A"/>
    <w:rsid w:val="00E1153F"/>
    <w:rsid w:val="00E17277"/>
    <w:rsid w:val="00E21567"/>
    <w:rsid w:val="00E334C3"/>
    <w:rsid w:val="00E34AB1"/>
    <w:rsid w:val="00E34FDA"/>
    <w:rsid w:val="00E37BF4"/>
    <w:rsid w:val="00E4058C"/>
    <w:rsid w:val="00E429F3"/>
    <w:rsid w:val="00E43596"/>
    <w:rsid w:val="00E44F4A"/>
    <w:rsid w:val="00E45D9A"/>
    <w:rsid w:val="00E54E82"/>
    <w:rsid w:val="00E570A8"/>
    <w:rsid w:val="00E61240"/>
    <w:rsid w:val="00E62067"/>
    <w:rsid w:val="00E6249F"/>
    <w:rsid w:val="00E63685"/>
    <w:rsid w:val="00E67EB7"/>
    <w:rsid w:val="00E72E68"/>
    <w:rsid w:val="00E72FF5"/>
    <w:rsid w:val="00E74571"/>
    <w:rsid w:val="00E81C53"/>
    <w:rsid w:val="00E82299"/>
    <w:rsid w:val="00E82F2F"/>
    <w:rsid w:val="00E85570"/>
    <w:rsid w:val="00E9120D"/>
    <w:rsid w:val="00E94888"/>
    <w:rsid w:val="00E94D17"/>
    <w:rsid w:val="00EA27FC"/>
    <w:rsid w:val="00EA6D34"/>
    <w:rsid w:val="00EB023F"/>
    <w:rsid w:val="00EB0D6D"/>
    <w:rsid w:val="00EB1044"/>
    <w:rsid w:val="00EB270C"/>
    <w:rsid w:val="00EB36E6"/>
    <w:rsid w:val="00EB402C"/>
    <w:rsid w:val="00EB4498"/>
    <w:rsid w:val="00EB6DFA"/>
    <w:rsid w:val="00EB7FD4"/>
    <w:rsid w:val="00EC285A"/>
    <w:rsid w:val="00EC64D8"/>
    <w:rsid w:val="00ED2ED4"/>
    <w:rsid w:val="00ED7E0E"/>
    <w:rsid w:val="00EF3B10"/>
    <w:rsid w:val="00EF5BD8"/>
    <w:rsid w:val="00EF6C2B"/>
    <w:rsid w:val="00F00ABC"/>
    <w:rsid w:val="00F013FC"/>
    <w:rsid w:val="00F0320D"/>
    <w:rsid w:val="00F03A8D"/>
    <w:rsid w:val="00F0701B"/>
    <w:rsid w:val="00F14199"/>
    <w:rsid w:val="00F17410"/>
    <w:rsid w:val="00F21AA2"/>
    <w:rsid w:val="00F21FC4"/>
    <w:rsid w:val="00F23684"/>
    <w:rsid w:val="00F25C31"/>
    <w:rsid w:val="00F26D50"/>
    <w:rsid w:val="00F30D9E"/>
    <w:rsid w:val="00F3323C"/>
    <w:rsid w:val="00F414D0"/>
    <w:rsid w:val="00F418A0"/>
    <w:rsid w:val="00F45D07"/>
    <w:rsid w:val="00F461C7"/>
    <w:rsid w:val="00F461ED"/>
    <w:rsid w:val="00F57DCE"/>
    <w:rsid w:val="00F668A2"/>
    <w:rsid w:val="00F679D9"/>
    <w:rsid w:val="00F71AD2"/>
    <w:rsid w:val="00F7226F"/>
    <w:rsid w:val="00F7366F"/>
    <w:rsid w:val="00F74BA1"/>
    <w:rsid w:val="00F75B08"/>
    <w:rsid w:val="00F75FA8"/>
    <w:rsid w:val="00F766EA"/>
    <w:rsid w:val="00F8036A"/>
    <w:rsid w:val="00F825B5"/>
    <w:rsid w:val="00F871D4"/>
    <w:rsid w:val="00F906BC"/>
    <w:rsid w:val="00F90E03"/>
    <w:rsid w:val="00F9661D"/>
    <w:rsid w:val="00F97E5A"/>
    <w:rsid w:val="00FA0EC9"/>
    <w:rsid w:val="00FA29B4"/>
    <w:rsid w:val="00FA31CD"/>
    <w:rsid w:val="00FA36FB"/>
    <w:rsid w:val="00FA3C0A"/>
    <w:rsid w:val="00FA55A8"/>
    <w:rsid w:val="00FB0DA0"/>
    <w:rsid w:val="00FC17F6"/>
    <w:rsid w:val="00FC18D9"/>
    <w:rsid w:val="00FC45F5"/>
    <w:rsid w:val="00FE50CA"/>
    <w:rsid w:val="00FE59AB"/>
    <w:rsid w:val="00FE5EC5"/>
    <w:rsid w:val="00FF1C63"/>
    <w:rsid w:val="00FF2DE3"/>
    <w:rsid w:val="00FF3086"/>
    <w:rsid w:val="00FF320A"/>
    <w:rsid w:val="00FF508A"/>
    <w:rsid w:val="00FF7CB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6E41D6"/>
  <w14:defaultImageDpi w14:val="300"/>
  <w15:docId w15:val="{501E1B1C-C3CA-4E99-AA05-A5C70EA36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1C7"/>
    <w:pPr>
      <w:spacing w:after="200" w:line="276" w:lineRule="auto"/>
    </w:pPr>
    <w:rPr>
      <w:rFonts w:ascii="Times New Roman" w:hAnsi="Times New Roman"/>
      <w:sz w:val="22"/>
      <w:szCs w:val="22"/>
      <w:lang w:val="en-CA" w:eastAsia="en-CA"/>
    </w:rPr>
  </w:style>
  <w:style w:type="paragraph" w:styleId="Heading1">
    <w:name w:val="heading 1"/>
    <w:basedOn w:val="Normal"/>
    <w:link w:val="Heading1Char"/>
    <w:uiPriority w:val="9"/>
    <w:qFormat/>
    <w:rsid w:val="001856E9"/>
    <w:pPr>
      <w:spacing w:before="100" w:beforeAutospacing="1" w:after="100" w:afterAutospacing="1" w:line="240" w:lineRule="auto"/>
      <w:outlineLvl w:val="0"/>
    </w:pPr>
    <w:rPr>
      <w:b/>
      <w:bCs/>
      <w:kern w:val="36"/>
      <w:sz w:val="48"/>
      <w:szCs w:val="48"/>
      <w:lang w:val="en-GB" w:eastAsia="en-GB"/>
    </w:rPr>
  </w:style>
  <w:style w:type="paragraph" w:styleId="Heading2">
    <w:name w:val="heading 2"/>
    <w:basedOn w:val="Normal"/>
    <w:next w:val="Normal"/>
    <w:link w:val="Heading2Char"/>
    <w:uiPriority w:val="9"/>
    <w:unhideWhenUsed/>
    <w:qFormat/>
    <w:rsid w:val="00425F44"/>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25F44"/>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25F44"/>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5F44"/>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5F44"/>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5F44"/>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5F44"/>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25F44"/>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25F44"/>
    <w:rPr>
      <w:rFonts w:asciiTheme="majorHAnsi" w:eastAsiaTheme="majorEastAsia" w:hAnsiTheme="majorHAnsi" w:cstheme="majorBidi"/>
      <w:b/>
      <w:bCs/>
      <w:color w:val="4F81BD" w:themeColor="accent1"/>
      <w:sz w:val="26"/>
      <w:szCs w:val="26"/>
      <w:lang w:val="en-CA" w:eastAsia="en-CA"/>
    </w:rPr>
  </w:style>
  <w:style w:type="character" w:customStyle="1" w:styleId="Heading3Char">
    <w:name w:val="Heading 3 Char"/>
    <w:basedOn w:val="DefaultParagraphFont"/>
    <w:link w:val="Heading3"/>
    <w:uiPriority w:val="9"/>
    <w:rsid w:val="00425F44"/>
    <w:rPr>
      <w:rFonts w:asciiTheme="majorHAnsi" w:eastAsiaTheme="majorEastAsia" w:hAnsiTheme="majorHAnsi" w:cstheme="majorBidi"/>
      <w:b/>
      <w:bCs/>
      <w:color w:val="4F81BD" w:themeColor="accent1"/>
      <w:sz w:val="22"/>
      <w:szCs w:val="22"/>
      <w:lang w:val="en-CA" w:eastAsia="en-CA"/>
    </w:rPr>
  </w:style>
  <w:style w:type="character" w:customStyle="1" w:styleId="Heading4Char">
    <w:name w:val="Heading 4 Char"/>
    <w:basedOn w:val="DefaultParagraphFont"/>
    <w:link w:val="Heading4"/>
    <w:uiPriority w:val="9"/>
    <w:rsid w:val="00425F44"/>
    <w:rPr>
      <w:rFonts w:asciiTheme="majorHAnsi" w:eastAsiaTheme="majorEastAsia" w:hAnsiTheme="majorHAnsi" w:cstheme="majorBidi"/>
      <w:b/>
      <w:bCs/>
      <w:i/>
      <w:iCs/>
      <w:color w:val="4F81BD" w:themeColor="accent1"/>
      <w:sz w:val="22"/>
      <w:szCs w:val="22"/>
      <w:lang w:val="en-CA" w:eastAsia="en-CA"/>
    </w:rPr>
  </w:style>
  <w:style w:type="character" w:customStyle="1" w:styleId="Heading5Char">
    <w:name w:val="Heading 5 Char"/>
    <w:basedOn w:val="DefaultParagraphFont"/>
    <w:link w:val="Heading5"/>
    <w:uiPriority w:val="9"/>
    <w:semiHidden/>
    <w:rsid w:val="00425F44"/>
    <w:rPr>
      <w:rFonts w:asciiTheme="majorHAnsi" w:eastAsiaTheme="majorEastAsia" w:hAnsiTheme="majorHAnsi" w:cstheme="majorBidi"/>
      <w:color w:val="243F60" w:themeColor="accent1" w:themeShade="7F"/>
      <w:sz w:val="22"/>
      <w:szCs w:val="22"/>
      <w:lang w:val="en-CA" w:eastAsia="en-CA"/>
    </w:rPr>
  </w:style>
  <w:style w:type="character" w:customStyle="1" w:styleId="Heading6Char">
    <w:name w:val="Heading 6 Char"/>
    <w:basedOn w:val="DefaultParagraphFont"/>
    <w:link w:val="Heading6"/>
    <w:uiPriority w:val="9"/>
    <w:semiHidden/>
    <w:rsid w:val="00425F44"/>
    <w:rPr>
      <w:rFonts w:asciiTheme="majorHAnsi" w:eastAsiaTheme="majorEastAsia" w:hAnsiTheme="majorHAnsi" w:cstheme="majorBidi"/>
      <w:i/>
      <w:iCs/>
      <w:color w:val="243F60" w:themeColor="accent1" w:themeShade="7F"/>
      <w:sz w:val="22"/>
      <w:szCs w:val="22"/>
      <w:lang w:val="en-CA" w:eastAsia="en-CA"/>
    </w:rPr>
  </w:style>
  <w:style w:type="character" w:customStyle="1" w:styleId="Heading7Char">
    <w:name w:val="Heading 7 Char"/>
    <w:basedOn w:val="DefaultParagraphFont"/>
    <w:link w:val="Heading7"/>
    <w:uiPriority w:val="9"/>
    <w:semiHidden/>
    <w:rsid w:val="00425F44"/>
    <w:rPr>
      <w:rFonts w:asciiTheme="majorHAnsi" w:eastAsiaTheme="majorEastAsia" w:hAnsiTheme="majorHAnsi" w:cstheme="majorBidi"/>
      <w:i/>
      <w:iCs/>
      <w:color w:val="404040" w:themeColor="text1" w:themeTint="BF"/>
      <w:sz w:val="22"/>
      <w:szCs w:val="22"/>
      <w:lang w:val="en-CA" w:eastAsia="en-CA"/>
    </w:rPr>
  </w:style>
  <w:style w:type="character" w:customStyle="1" w:styleId="Heading8Char">
    <w:name w:val="Heading 8 Char"/>
    <w:basedOn w:val="DefaultParagraphFont"/>
    <w:link w:val="Heading8"/>
    <w:uiPriority w:val="9"/>
    <w:semiHidden/>
    <w:rsid w:val="00425F44"/>
    <w:rPr>
      <w:rFonts w:asciiTheme="majorHAnsi" w:eastAsiaTheme="majorEastAsia" w:hAnsiTheme="majorHAnsi" w:cstheme="majorBidi"/>
      <w:color w:val="404040" w:themeColor="text1" w:themeTint="BF"/>
      <w:lang w:val="en-CA" w:eastAsia="en-CA"/>
    </w:rPr>
  </w:style>
  <w:style w:type="character" w:customStyle="1" w:styleId="Heading9Char">
    <w:name w:val="Heading 9 Char"/>
    <w:basedOn w:val="DefaultParagraphFont"/>
    <w:link w:val="Heading9"/>
    <w:uiPriority w:val="9"/>
    <w:semiHidden/>
    <w:rsid w:val="00425F44"/>
    <w:rPr>
      <w:rFonts w:asciiTheme="majorHAnsi" w:eastAsiaTheme="majorEastAsia" w:hAnsiTheme="majorHAnsi" w:cstheme="majorBidi"/>
      <w:i/>
      <w:iCs/>
      <w:color w:val="404040" w:themeColor="text1" w:themeTint="BF"/>
      <w:lang w:val="en-CA" w:eastAsia="en-CA"/>
    </w:rPr>
  </w:style>
  <w:style w:type="paragraph" w:customStyle="1" w:styleId="NoParagraphStyle">
    <w:name w:val="[No Paragraph Style]"/>
    <w:rsid w:val="00425F44"/>
    <w:pPr>
      <w:widowControl w:val="0"/>
      <w:autoSpaceDE w:val="0"/>
      <w:autoSpaceDN w:val="0"/>
      <w:adjustRightInd w:val="0"/>
      <w:spacing w:line="288" w:lineRule="auto"/>
      <w:textAlignment w:val="center"/>
    </w:pPr>
    <w:rPr>
      <w:rFonts w:ascii="Times New Roman" w:hAnsi="Times New Roman" w:cs="TimesNewRomanPSMT"/>
      <w:color w:val="000000"/>
      <w:sz w:val="24"/>
      <w:szCs w:val="24"/>
      <w:lang w:eastAsia="en-CA"/>
    </w:rPr>
  </w:style>
  <w:style w:type="paragraph" w:customStyle="1" w:styleId="IndexBody">
    <w:name w:val="IndexBody"/>
    <w:qFormat/>
    <w:rsid w:val="00425F44"/>
    <w:pPr>
      <w:spacing w:line="220" w:lineRule="atLeast"/>
    </w:pPr>
    <w:rPr>
      <w:rFonts w:ascii="Times Roman" w:hAnsi="Times Roman" w:cs="NewBaskervilleStd-Roman"/>
      <w:color w:val="000000"/>
      <w:sz w:val="18"/>
      <w:szCs w:val="18"/>
      <w:lang w:eastAsia="en-CA"/>
    </w:rPr>
  </w:style>
  <w:style w:type="character" w:customStyle="1" w:styleId="BoldItalic">
    <w:name w:val="BoldItalic"/>
    <w:uiPriority w:val="1"/>
    <w:qFormat/>
    <w:rsid w:val="00425F44"/>
    <w:rPr>
      <w:rFonts w:cs="NewBaskervilleEF-Bold"/>
      <w:b/>
      <w:bCs/>
      <w:i/>
      <w:iCs/>
      <w:color w:val="3366FF"/>
      <w:w w:val="100"/>
      <w:position w:val="0"/>
      <w:u w:val="none"/>
      <w:vertAlign w:val="baseline"/>
      <w:lang w:val="en-US"/>
    </w:rPr>
  </w:style>
  <w:style w:type="paragraph" w:customStyle="1" w:styleId="BodyCustom">
    <w:name w:val="BodyCustom"/>
    <w:qFormat/>
    <w:rsid w:val="00425F44"/>
    <w:pPr>
      <w:widowControl w:val="0"/>
      <w:autoSpaceDE w:val="0"/>
      <w:autoSpaceDN w:val="0"/>
      <w:adjustRightInd w:val="0"/>
      <w:spacing w:before="120" w:after="120" w:line="240" w:lineRule="atLeast"/>
      <w:ind w:left="1440"/>
      <w:textAlignment w:val="baseline"/>
    </w:pPr>
    <w:rPr>
      <w:rFonts w:ascii="Times Roman" w:hAnsi="Times Roman" w:cs="NewBaskervilleStd-Roman"/>
      <w:color w:val="008000"/>
      <w:lang w:eastAsia="en-CA"/>
    </w:rPr>
  </w:style>
  <w:style w:type="paragraph" w:customStyle="1" w:styleId="IndexHead">
    <w:name w:val="IndexHead"/>
    <w:qFormat/>
    <w:rsid w:val="00425F44"/>
    <w:pPr>
      <w:spacing w:before="320" w:after="80"/>
    </w:pPr>
    <w:rPr>
      <w:rFonts w:ascii="Arial" w:hAnsi="Arial" w:cs="NewBaskervilleStd-Roman"/>
      <w:color w:val="000000"/>
      <w:sz w:val="22"/>
      <w:szCs w:val="22"/>
      <w:lang w:eastAsia="en-CA"/>
    </w:rPr>
  </w:style>
  <w:style w:type="paragraph" w:customStyle="1" w:styleId="IndexLevel1">
    <w:name w:val="IndexLevel1"/>
    <w:qFormat/>
    <w:rsid w:val="00425F44"/>
    <w:pPr>
      <w:spacing w:line="220" w:lineRule="atLeast"/>
    </w:pPr>
    <w:rPr>
      <w:rFonts w:ascii="Times Roman" w:hAnsi="Times Roman" w:cs="NewBaskervilleStd-Roman"/>
      <w:color w:val="000000"/>
      <w:sz w:val="18"/>
      <w:szCs w:val="18"/>
      <w:lang w:eastAsia="en-CA"/>
    </w:rPr>
  </w:style>
  <w:style w:type="paragraph" w:customStyle="1" w:styleId="CodeListingCaption">
    <w:name w:val="CodeListingCaption"/>
    <w:next w:val="Code"/>
    <w:qFormat/>
    <w:rsid w:val="00425F44"/>
    <w:pPr>
      <w:numPr>
        <w:ilvl w:val="6"/>
        <w:numId w:val="15"/>
      </w:numPr>
      <w:spacing w:before="240" w:after="120"/>
    </w:pPr>
    <w:rPr>
      <w:rFonts w:ascii="Times Roman" w:hAnsi="Times Roman" w:cs="FuturaPT-BookObl"/>
      <w:color w:val="000000"/>
      <w:sz w:val="17"/>
      <w:szCs w:val="17"/>
      <w:lang w:eastAsia="en-CA"/>
    </w:rPr>
  </w:style>
  <w:style w:type="paragraph" w:customStyle="1" w:styleId="Code">
    <w:name w:val="Code"/>
    <w:qFormat/>
    <w:rsid w:val="00425F44"/>
    <w:pPr>
      <w:pBdr>
        <w:left w:val="single" w:sz="4" w:space="14" w:color="auto"/>
      </w:pBdr>
      <w:suppressAutoHyphens/>
      <w:spacing w:line="210" w:lineRule="atLeast"/>
      <w:ind w:left="1440"/>
      <w:contextualSpacing/>
      <w:textAlignment w:val="top"/>
    </w:pPr>
    <w:rPr>
      <w:rFonts w:ascii="Courier" w:hAnsi="Courier" w:cs="TheSansMonoCondensed-Plain"/>
      <w:color w:val="000000"/>
      <w:sz w:val="17"/>
      <w:szCs w:val="17"/>
      <w:lang w:eastAsia="en-CA"/>
    </w:rPr>
  </w:style>
  <w:style w:type="paragraph" w:customStyle="1" w:styleId="Epigraph">
    <w:name w:val="Epigraph"/>
    <w:qFormat/>
    <w:rsid w:val="00425F44"/>
    <w:pPr>
      <w:keepLines/>
      <w:widowControl w:val="0"/>
      <w:suppressAutoHyphens/>
      <w:autoSpaceDE w:val="0"/>
      <w:autoSpaceDN w:val="0"/>
      <w:adjustRightInd w:val="0"/>
      <w:spacing w:after="120" w:line="240" w:lineRule="atLeast"/>
      <w:ind w:left="1440"/>
      <w:jc w:val="center"/>
      <w:textAlignment w:val="baseline"/>
    </w:pPr>
    <w:rPr>
      <w:rFonts w:ascii="Times Roman" w:hAnsi="Times Roman" w:cs="NewBaskervilleStd-Italic"/>
      <w:i/>
      <w:iCs/>
      <w:color w:val="000000"/>
      <w:sz w:val="18"/>
      <w:szCs w:val="18"/>
      <w:lang w:eastAsia="en-CA"/>
    </w:rPr>
  </w:style>
  <w:style w:type="character" w:customStyle="1" w:styleId="Literal">
    <w:name w:val="Literal"/>
    <w:uiPriority w:val="1"/>
    <w:qFormat/>
    <w:rsid w:val="00425F44"/>
    <w:rPr>
      <w:rFonts w:ascii="Courier" w:hAnsi="Courier" w:cs="TheSansMonoCondensed-Plain"/>
      <w:color w:val="3366FF"/>
      <w:spacing w:val="0"/>
      <w:w w:val="100"/>
      <w:position w:val="0"/>
      <w:u w:val="none"/>
      <w:vertAlign w:val="baseline"/>
      <w:lang w:val="en-US"/>
    </w:rPr>
  </w:style>
  <w:style w:type="paragraph" w:customStyle="1" w:styleId="ProductionDirective">
    <w:name w:val="ProductionDirective"/>
    <w:qFormat/>
    <w:rsid w:val="00425F44"/>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FF0000"/>
      <w:sz w:val="18"/>
      <w:szCs w:val="18"/>
      <w:lang w:eastAsia="en-CA"/>
    </w:rPr>
  </w:style>
  <w:style w:type="character" w:customStyle="1" w:styleId="LiteralBold">
    <w:name w:val="LiteralBold"/>
    <w:uiPriority w:val="1"/>
    <w:qFormat/>
    <w:rsid w:val="00425F44"/>
    <w:rPr>
      <w:rFonts w:ascii="Courier" w:hAnsi="Courier" w:cs="TheSansMonoCondensed-Bold"/>
      <w:b/>
      <w:bCs/>
      <w:i w:val="0"/>
      <w:iCs w:val="0"/>
      <w:color w:val="3366FF"/>
      <w:spacing w:val="0"/>
      <w:w w:val="100"/>
      <w:position w:val="0"/>
      <w:u w:val="none"/>
      <w:vertAlign w:val="baseline"/>
      <w:lang w:val="en-US"/>
    </w:rPr>
  </w:style>
  <w:style w:type="character" w:customStyle="1" w:styleId="LiteralItalic">
    <w:name w:val="LiteralItalic"/>
    <w:uiPriority w:val="1"/>
    <w:qFormat/>
    <w:rsid w:val="00425F44"/>
    <w:rPr>
      <w:rFonts w:ascii="Courier" w:hAnsi="Courier" w:cs="TheSansMonoCondensed-Italic"/>
      <w:i/>
      <w:iCs/>
      <w:color w:val="3366FF"/>
      <w:spacing w:val="0"/>
      <w:w w:val="100"/>
      <w:position w:val="0"/>
      <w:sz w:val="17"/>
      <w:szCs w:val="17"/>
      <w:u w:val="none"/>
      <w:vertAlign w:val="baseline"/>
      <w:lang w:val="en-US"/>
    </w:rPr>
  </w:style>
  <w:style w:type="character" w:customStyle="1" w:styleId="LiteralBoldItalic">
    <w:name w:val="LiteralBoldItalic"/>
    <w:uiPriority w:val="1"/>
    <w:qFormat/>
    <w:rsid w:val="00425F44"/>
    <w:rPr>
      <w:rFonts w:ascii="Courier" w:hAnsi="Courier" w:cs="TheSansMonoCondensed-Bold"/>
      <w:b w:val="0"/>
      <w:bCs w:val="0"/>
      <w:i/>
      <w:iCs/>
      <w:color w:val="3366FF"/>
      <w:spacing w:val="0"/>
      <w:w w:val="100"/>
      <w:position w:val="0"/>
      <w:u w:val="none"/>
      <w:vertAlign w:val="baseline"/>
      <w:lang w:val="en-US"/>
    </w:rPr>
  </w:style>
  <w:style w:type="paragraph" w:customStyle="1" w:styleId="CodeLabel">
    <w:name w:val="CodeLabel"/>
    <w:next w:val="Code"/>
    <w:qFormat/>
    <w:rsid w:val="00425F44"/>
    <w:pPr>
      <w:widowControl w:val="0"/>
      <w:suppressAutoHyphens/>
      <w:autoSpaceDE w:val="0"/>
      <w:autoSpaceDN w:val="0"/>
      <w:adjustRightInd w:val="0"/>
      <w:spacing w:before="240" w:line="210" w:lineRule="atLeast"/>
      <w:ind w:left="1800" w:hanging="1800"/>
      <w:contextualSpacing/>
      <w:textAlignment w:val="top"/>
    </w:pPr>
    <w:rPr>
      <w:rFonts w:ascii="Arial" w:hAnsi="Arial" w:cs="TheSansMonoCondensed-Plain"/>
      <w:i/>
      <w:color w:val="000000"/>
      <w:sz w:val="17"/>
      <w:szCs w:val="17"/>
      <w:lang w:eastAsia="en-CA"/>
    </w:rPr>
  </w:style>
  <w:style w:type="numbering" w:customStyle="1" w:styleId="ChapterNumbering">
    <w:name w:val="ChapterNumbering"/>
    <w:uiPriority w:val="99"/>
    <w:rsid w:val="00425F44"/>
    <w:pPr>
      <w:numPr>
        <w:numId w:val="10"/>
      </w:numPr>
    </w:pPr>
  </w:style>
  <w:style w:type="paragraph" w:customStyle="1" w:styleId="HeadA">
    <w:name w:val="HeadA"/>
    <w:qFormat/>
    <w:rsid w:val="00425F44"/>
    <w:pPr>
      <w:keepNext/>
      <w:keepLines/>
      <w:widowControl w:val="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000000"/>
      <w:sz w:val="24"/>
      <w:szCs w:val="24"/>
      <w:lang w:eastAsia="en-CA"/>
    </w:rPr>
  </w:style>
  <w:style w:type="paragraph" w:customStyle="1" w:styleId="Blockquote">
    <w:name w:val="Blockquote"/>
    <w:next w:val="Normal"/>
    <w:qFormat/>
    <w:rsid w:val="00425F44"/>
    <w:pPr>
      <w:widowControl w:val="0"/>
      <w:autoSpaceDE w:val="0"/>
      <w:autoSpaceDN w:val="0"/>
      <w:adjustRightInd w:val="0"/>
      <w:spacing w:before="120" w:after="120" w:line="240" w:lineRule="atLeast"/>
      <w:ind w:left="2160" w:right="720"/>
      <w:textAlignment w:val="baseline"/>
    </w:pPr>
    <w:rPr>
      <w:rFonts w:ascii="Arial" w:hAnsi="Arial" w:cs="NewBaskervilleStd-Roman"/>
      <w:color w:val="000000"/>
      <w:sz w:val="18"/>
      <w:szCs w:val="18"/>
      <w:lang w:eastAsia="en-CA"/>
    </w:rPr>
  </w:style>
  <w:style w:type="paragraph" w:customStyle="1" w:styleId="CodeWide">
    <w:name w:val="CodeWide"/>
    <w:qFormat/>
    <w:rsid w:val="00425F44"/>
    <w:pPr>
      <w:widowControl w:val="0"/>
      <w:pBdr>
        <w:left w:val="single" w:sz="4" w:space="4" w:color="auto"/>
      </w:pBdr>
      <w:suppressAutoHyphens/>
      <w:autoSpaceDE w:val="0"/>
      <w:autoSpaceDN w:val="0"/>
      <w:adjustRightInd w:val="0"/>
      <w:spacing w:line="210" w:lineRule="atLeast"/>
      <w:contextualSpacing/>
      <w:textAlignment w:val="baseline"/>
    </w:pPr>
    <w:rPr>
      <w:rFonts w:ascii="Courier" w:hAnsi="Courier" w:cs="TheSansMonoCondensed-Plain"/>
      <w:color w:val="000000"/>
      <w:sz w:val="17"/>
      <w:szCs w:val="17"/>
      <w:lang w:eastAsia="en-CA"/>
    </w:rPr>
  </w:style>
  <w:style w:type="paragraph" w:customStyle="1" w:styleId="CaptionLine">
    <w:name w:val="CaptionLine"/>
    <w:next w:val="Body"/>
    <w:qFormat/>
    <w:rsid w:val="00425F44"/>
    <w:pPr>
      <w:numPr>
        <w:ilvl w:val="4"/>
        <w:numId w:val="15"/>
      </w:numPr>
      <w:spacing w:after="240"/>
    </w:pPr>
    <w:rPr>
      <w:rFonts w:ascii="Times Roman" w:hAnsi="Times Roman" w:cs="FuturaPT-BookObl"/>
      <w:color w:val="000000"/>
      <w:sz w:val="17"/>
      <w:szCs w:val="17"/>
      <w:lang w:eastAsia="en-CA"/>
    </w:rPr>
  </w:style>
  <w:style w:type="character" w:customStyle="1" w:styleId="Regular">
    <w:name w:val="Regular"/>
    <w:uiPriority w:val="1"/>
    <w:qFormat/>
    <w:rsid w:val="00425F44"/>
    <w:rPr>
      <w:rFonts w:cs="FuturaPT-Book"/>
      <w:b w:val="0"/>
      <w:bCs w:val="0"/>
      <w:i w:val="0"/>
      <w:iCs w:val="0"/>
      <w:color w:val="3366FF"/>
      <w:w w:val="100"/>
      <w:position w:val="0"/>
      <w:u w:val="none"/>
      <w:vertAlign w:val="baseline"/>
      <w:lang w:val="en-US"/>
    </w:rPr>
  </w:style>
  <w:style w:type="character" w:customStyle="1" w:styleId="NoteHead">
    <w:name w:val="NoteHead"/>
    <w:uiPriority w:val="1"/>
    <w:qFormat/>
    <w:rsid w:val="00425F44"/>
    <w:rPr>
      <w:rFonts w:ascii="DogmaOT-Bold" w:hAnsi="DogmaOT-Bold" w:cs="DogmaOT-Bold"/>
      <w:b/>
      <w:bCs/>
      <w:caps/>
      <w:color w:val="FFFFFF"/>
      <w:spacing w:val="30"/>
      <w:sz w:val="15"/>
      <w:szCs w:val="15"/>
      <w:u w:val="none"/>
      <w:bdr w:val="none" w:sz="0" w:space="0" w:color="auto"/>
      <w:shd w:val="solid" w:color="auto" w:fill="auto"/>
      <w:vertAlign w:val="baseline"/>
    </w:rPr>
  </w:style>
  <w:style w:type="paragraph" w:customStyle="1" w:styleId="TableHeader">
    <w:name w:val="TableHeader"/>
    <w:qFormat/>
    <w:rsid w:val="00425F44"/>
    <w:pPr>
      <w:keepLines/>
      <w:widowControl w:val="0"/>
      <w:suppressAutoHyphens/>
      <w:autoSpaceDE w:val="0"/>
      <w:autoSpaceDN w:val="0"/>
      <w:adjustRightInd w:val="0"/>
      <w:spacing w:line="240" w:lineRule="atLeast"/>
      <w:textAlignment w:val="baseline"/>
    </w:pPr>
    <w:rPr>
      <w:rFonts w:ascii="Arial" w:hAnsi="Arial" w:cs="FuturaPT-Heavy"/>
      <w:b/>
      <w:bCs/>
      <w:color w:val="000000"/>
      <w:sz w:val="18"/>
      <w:szCs w:val="18"/>
      <w:lang w:eastAsia="en-CA"/>
    </w:rPr>
  </w:style>
  <w:style w:type="paragraph" w:customStyle="1" w:styleId="TableBody">
    <w:name w:val="TableBody"/>
    <w:qFormat/>
    <w:rsid w:val="00425F44"/>
    <w:pPr>
      <w:keepLines/>
      <w:widowControl w:val="0"/>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IndexLevel2">
    <w:name w:val="IndexLevel2"/>
    <w:qFormat/>
    <w:rsid w:val="00425F44"/>
    <w:pPr>
      <w:spacing w:line="220" w:lineRule="atLeast"/>
      <w:ind w:left="360"/>
    </w:pPr>
    <w:rPr>
      <w:rFonts w:ascii="Times Roman" w:hAnsi="Times Roman" w:cs="NewBaskervilleStd-Roman"/>
      <w:color w:val="000000"/>
      <w:sz w:val="18"/>
      <w:szCs w:val="18"/>
      <w:lang w:eastAsia="en-CA"/>
    </w:rPr>
  </w:style>
  <w:style w:type="paragraph" w:customStyle="1" w:styleId="IndexLevel3">
    <w:name w:val="IndexLevel3"/>
    <w:qFormat/>
    <w:rsid w:val="00425F44"/>
    <w:pPr>
      <w:spacing w:line="220" w:lineRule="atLeast"/>
      <w:ind w:left="720"/>
    </w:pPr>
    <w:rPr>
      <w:rFonts w:ascii="Times Roman" w:hAnsi="Times Roman" w:cs="NewBaskervilleStd-Roman"/>
      <w:color w:val="000000"/>
      <w:sz w:val="18"/>
      <w:szCs w:val="18"/>
      <w:lang w:eastAsia="en-CA"/>
    </w:rPr>
  </w:style>
  <w:style w:type="paragraph" w:customStyle="1" w:styleId="IndexTitle">
    <w:name w:val="IndexTitle"/>
    <w:qFormat/>
    <w:rsid w:val="00425F44"/>
    <w:pPr>
      <w:spacing w:before="600" w:after="960" w:line="360" w:lineRule="atLeast"/>
      <w:jc w:val="center"/>
    </w:pPr>
    <w:rPr>
      <w:rFonts w:ascii="DogmaOT-Bold" w:hAnsi="DogmaOT-Bold" w:cs="DogmaOT-Bold"/>
      <w:b/>
      <w:bCs/>
      <w:caps/>
      <w:color w:val="000000"/>
      <w:sz w:val="32"/>
      <w:szCs w:val="32"/>
      <w:lang w:eastAsia="en-CA"/>
    </w:rPr>
  </w:style>
  <w:style w:type="paragraph" w:customStyle="1" w:styleId="ChapterIntro">
    <w:name w:val="ChapterIntro"/>
    <w:qFormat/>
    <w:rsid w:val="00425F44"/>
    <w:pPr>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BoxCaption">
    <w:name w:val="BoxCaption"/>
    <w:next w:val="BoxBody"/>
    <w:qFormat/>
    <w:rsid w:val="00425F44"/>
    <w:pPr>
      <w:spacing w:line="180" w:lineRule="atLeast"/>
    </w:pPr>
    <w:rPr>
      <w:rFonts w:ascii="FuturaPT-BookObl" w:hAnsi="FuturaPT-BookObl" w:cs="FuturaPT-BookObl"/>
      <w:i/>
      <w:iCs/>
      <w:color w:val="000000"/>
      <w:sz w:val="15"/>
      <w:szCs w:val="15"/>
      <w:lang w:eastAsia="en-CA"/>
    </w:rPr>
  </w:style>
  <w:style w:type="paragraph" w:customStyle="1" w:styleId="BoxBody">
    <w:name w:val="BoxBody"/>
    <w:qFormat/>
    <w:rsid w:val="00425F44"/>
    <w:pPr>
      <w:widowControl w:val="0"/>
      <w:pBdr>
        <w:left w:val="single" w:sz="18" w:space="4" w:color="008000"/>
      </w:pBdr>
      <w:autoSpaceDE w:val="0"/>
      <w:autoSpaceDN w:val="0"/>
      <w:adjustRightInd w:val="0"/>
      <w:spacing w:before="120" w:after="120" w:line="240" w:lineRule="atLeast"/>
      <w:ind w:firstLine="360"/>
      <w:contextualSpacing/>
      <w:textAlignment w:val="center"/>
    </w:pPr>
    <w:rPr>
      <w:rFonts w:ascii="Arial" w:hAnsi="Arial" w:cs="FuturaPT-Book"/>
      <w:color w:val="000000"/>
      <w:sz w:val="17"/>
      <w:szCs w:val="17"/>
      <w:lang w:eastAsia="en-CA"/>
    </w:rPr>
  </w:style>
  <w:style w:type="paragraph" w:customStyle="1" w:styleId="BoxBodyFirst">
    <w:name w:val="BoxBodyFirst"/>
    <w:qFormat/>
    <w:rsid w:val="00425F44"/>
    <w:pPr>
      <w:widowControl w:val="0"/>
      <w:pBdr>
        <w:left w:val="single" w:sz="18" w:space="4" w:color="008000"/>
      </w:pBdr>
      <w:autoSpaceDE w:val="0"/>
      <w:autoSpaceDN w:val="0"/>
      <w:adjustRightInd w:val="0"/>
      <w:spacing w:line="240" w:lineRule="atLeast"/>
      <w:textAlignment w:val="center"/>
    </w:pPr>
    <w:rPr>
      <w:rFonts w:ascii="FuturaPT-Book" w:hAnsi="FuturaPT-Book" w:cs="FuturaPT-Book"/>
      <w:color w:val="000000"/>
      <w:sz w:val="17"/>
      <w:szCs w:val="17"/>
      <w:lang w:eastAsia="en-CA"/>
    </w:rPr>
  </w:style>
  <w:style w:type="paragraph" w:customStyle="1" w:styleId="ChapterTitle">
    <w:name w:val="ChapterTitle"/>
    <w:qFormat/>
    <w:rsid w:val="00425F44"/>
    <w:pPr>
      <w:keepLines/>
      <w:suppressAutoHyphens/>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oxListBullet">
    <w:name w:val="BoxListBullet"/>
    <w:qFormat/>
    <w:rsid w:val="00425F44"/>
    <w:pPr>
      <w:widowControl w:val="0"/>
      <w:numPr>
        <w:numId w:val="5"/>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Code">
    <w:name w:val="BoxCode"/>
    <w:qFormat/>
    <w:rsid w:val="00425F44"/>
    <w:pPr>
      <w:widowControl w:val="0"/>
      <w:pBdr>
        <w:left w:val="single" w:sz="18" w:space="4" w:color="008000"/>
      </w:pBdr>
      <w:suppressAutoHyphens/>
      <w:autoSpaceDE w:val="0"/>
      <w:autoSpaceDN w:val="0"/>
      <w:adjustRightInd w:val="0"/>
      <w:spacing w:line="200" w:lineRule="atLeast"/>
      <w:contextualSpacing/>
      <w:textAlignment w:val="top"/>
    </w:pPr>
    <w:rPr>
      <w:rFonts w:ascii="Courier" w:hAnsi="Courier" w:cs="TheSansMonoCondensed-Plain"/>
      <w:color w:val="000000"/>
      <w:sz w:val="16"/>
      <w:szCs w:val="16"/>
      <w:lang w:eastAsia="en-CA"/>
    </w:rPr>
  </w:style>
  <w:style w:type="paragraph" w:customStyle="1" w:styleId="BoxListBody">
    <w:name w:val="BoxListBody"/>
    <w:qFormat/>
    <w:rsid w:val="00425F44"/>
    <w:pPr>
      <w:widowControl w:val="0"/>
      <w:pBdr>
        <w:left w:val="single" w:sz="18" w:space="22" w:color="008000"/>
      </w:pBdr>
      <w:autoSpaceDE w:val="0"/>
      <w:autoSpaceDN w:val="0"/>
      <w:adjustRightInd w:val="0"/>
      <w:spacing w:after="120" w:line="240" w:lineRule="atLeast"/>
      <w:ind w:left="359"/>
      <w:textAlignment w:val="center"/>
    </w:pPr>
    <w:rPr>
      <w:rFonts w:ascii="Arial" w:hAnsi="Arial" w:cs="FuturaPT-Book"/>
      <w:color w:val="000000"/>
      <w:sz w:val="17"/>
      <w:szCs w:val="17"/>
      <w:lang w:eastAsia="en-CA"/>
    </w:rPr>
  </w:style>
  <w:style w:type="paragraph" w:customStyle="1" w:styleId="BoxListHead">
    <w:name w:val="BoxListHead"/>
    <w:qFormat/>
    <w:rsid w:val="00425F44"/>
    <w:pPr>
      <w:keepNext/>
      <w:keepLines/>
      <w:widowControl w:val="0"/>
      <w:pBdr>
        <w:left w:val="single" w:sz="18" w:space="4" w:color="008000"/>
      </w:pBdr>
      <w:autoSpaceDE w:val="0"/>
      <w:autoSpaceDN w:val="0"/>
      <w:adjustRightInd w:val="0"/>
      <w:spacing w:before="120" w:line="240" w:lineRule="atLeast"/>
      <w:textAlignment w:val="center"/>
    </w:pPr>
    <w:rPr>
      <w:rFonts w:ascii="Arial" w:hAnsi="Arial" w:cs="FuturaPT-Heavy"/>
      <w:b/>
      <w:color w:val="000000"/>
      <w:spacing w:val="1"/>
      <w:sz w:val="17"/>
      <w:szCs w:val="17"/>
      <w:lang w:eastAsia="en-CA"/>
    </w:rPr>
  </w:style>
  <w:style w:type="character" w:customStyle="1" w:styleId="KeyCaps">
    <w:name w:val="KeyCaps"/>
    <w:uiPriority w:val="1"/>
    <w:qFormat/>
    <w:rsid w:val="00425F44"/>
    <w:rPr>
      <w:rFonts w:cs="NewBaskervilleStd-Roman"/>
      <w:caps w:val="0"/>
      <w:smallCaps/>
      <w:color w:val="3366FF"/>
      <w:w w:val="100"/>
      <w:position w:val="0"/>
      <w:u w:val="none"/>
      <w:vertAlign w:val="baseline"/>
      <w:lang w:val="en-US"/>
    </w:rPr>
  </w:style>
  <w:style w:type="character" w:customStyle="1" w:styleId="wingdings">
    <w:name w:val="wingdings"/>
    <w:uiPriority w:val="1"/>
    <w:qFormat/>
    <w:rsid w:val="00425F44"/>
    <w:rPr>
      <w:rFonts w:ascii="Wingdings2" w:hAnsi="Wingdings2" w:cs="Wingdings2"/>
      <w:color w:val="000000"/>
      <w:w w:val="100"/>
      <w:position w:val="0"/>
      <w:u w:val="none"/>
      <w:vertAlign w:val="baseline"/>
      <w:lang w:val="en-US"/>
    </w:rPr>
  </w:style>
  <w:style w:type="paragraph" w:customStyle="1" w:styleId="ListBody">
    <w:name w:val="ListBody"/>
    <w:qFormat/>
    <w:rsid w:val="00425F44"/>
    <w:pPr>
      <w:widowControl w:val="0"/>
      <w:autoSpaceDE w:val="0"/>
      <w:autoSpaceDN w:val="0"/>
      <w:adjustRightInd w:val="0"/>
      <w:spacing w:before="80" w:after="120" w:line="240" w:lineRule="atLeast"/>
      <w:ind w:left="1800" w:firstLine="360"/>
      <w:textAlignment w:val="baseline"/>
    </w:pPr>
    <w:rPr>
      <w:rFonts w:ascii="Times Roman" w:hAnsi="Times Roman" w:cs="NewBaskervilleStd-Roman"/>
      <w:color w:val="000000"/>
      <w:lang w:eastAsia="en-CA"/>
    </w:rPr>
  </w:style>
  <w:style w:type="character" w:customStyle="1" w:styleId="LinkURL">
    <w:name w:val="LinkURL"/>
    <w:uiPriority w:val="1"/>
    <w:qFormat/>
    <w:rsid w:val="00425F44"/>
    <w:rPr>
      <w:rFonts w:cs="NewBaskervilleStd-Italic"/>
      <w:i/>
      <w:iCs/>
      <w:color w:val="3366FF"/>
      <w:w w:val="100"/>
      <w:position w:val="0"/>
      <w:u w:val="none"/>
      <w:vertAlign w:val="baseline"/>
      <w:lang w:val="en-US"/>
    </w:rPr>
  </w:style>
  <w:style w:type="paragraph" w:customStyle="1" w:styleId="Note">
    <w:name w:val="Note"/>
    <w:qFormat/>
    <w:rsid w:val="00425F44"/>
    <w:pPr>
      <w:widowControl w:val="0"/>
      <w:autoSpaceDE w:val="0"/>
      <w:autoSpaceDN w:val="0"/>
      <w:adjustRightInd w:val="0"/>
      <w:spacing w:before="240" w:after="240" w:line="240" w:lineRule="atLeast"/>
      <w:ind w:left="1152" w:hanging="1152"/>
      <w:textAlignment w:val="baseline"/>
    </w:pPr>
    <w:rPr>
      <w:rFonts w:ascii="Times Roman" w:hAnsi="Times Roman" w:cs="NewBaskervilleStd-Italic"/>
      <w:iCs/>
      <w:color w:val="000000"/>
      <w:lang w:eastAsia="en-CA"/>
    </w:rPr>
  </w:style>
  <w:style w:type="character" w:customStyle="1" w:styleId="bulletcharacter">
    <w:name w:val="bullet_character"/>
    <w:uiPriority w:val="99"/>
    <w:rsid w:val="00425F44"/>
    <w:rPr>
      <w:rFonts w:ascii="Symbol" w:hAnsi="Symbol" w:cs="Symbol"/>
      <w:color w:val="000000"/>
    </w:rPr>
  </w:style>
  <w:style w:type="character" w:customStyle="1" w:styleId="Superscript">
    <w:name w:val="Superscript"/>
    <w:uiPriority w:val="1"/>
    <w:qFormat/>
    <w:rsid w:val="00425F44"/>
    <w:rPr>
      <w:color w:val="3366FF"/>
      <w:vertAlign w:val="superscript"/>
    </w:rPr>
  </w:style>
  <w:style w:type="character" w:customStyle="1" w:styleId="SuperscriptItalic">
    <w:name w:val="SuperscriptItalic"/>
    <w:uiPriority w:val="1"/>
    <w:qFormat/>
    <w:rsid w:val="00425F44"/>
    <w:rPr>
      <w:i/>
      <w:color w:val="3366FF"/>
      <w:vertAlign w:val="superscript"/>
    </w:rPr>
  </w:style>
  <w:style w:type="character" w:customStyle="1" w:styleId="Subscript">
    <w:name w:val="Subscript"/>
    <w:uiPriority w:val="1"/>
    <w:qFormat/>
    <w:rsid w:val="00425F44"/>
    <w:rPr>
      <w:color w:val="3366FF"/>
      <w:vertAlign w:val="subscript"/>
    </w:rPr>
  </w:style>
  <w:style w:type="character" w:customStyle="1" w:styleId="SubscriptItalic">
    <w:name w:val="SubscriptItalic"/>
    <w:uiPriority w:val="1"/>
    <w:qFormat/>
    <w:rsid w:val="00425F44"/>
    <w:rPr>
      <w:i/>
      <w:color w:val="3366FF"/>
      <w:vertAlign w:val="subscript"/>
    </w:rPr>
  </w:style>
  <w:style w:type="character" w:customStyle="1" w:styleId="Symbol">
    <w:name w:val="Symbol"/>
    <w:uiPriority w:val="1"/>
    <w:qFormat/>
    <w:rsid w:val="00425F44"/>
    <w:rPr>
      <w:rFonts w:ascii="Symbol" w:hAnsi="Symbol"/>
    </w:rPr>
  </w:style>
  <w:style w:type="character" w:customStyle="1" w:styleId="Italic">
    <w:name w:val="Italic"/>
    <w:uiPriority w:val="1"/>
    <w:qFormat/>
    <w:rsid w:val="00425F44"/>
    <w:rPr>
      <w:rFonts w:cs="NewBaskervilleStd-Italic"/>
      <w:i/>
      <w:iCs/>
      <w:color w:val="0000FF"/>
      <w:w w:val="100"/>
      <w:position w:val="0"/>
      <w:u w:val="none"/>
      <w:vertAlign w:val="baseline"/>
      <w:lang w:val="en-US"/>
    </w:rPr>
  </w:style>
  <w:style w:type="paragraph" w:customStyle="1" w:styleId="ListBullet">
    <w:name w:val="ListBullet"/>
    <w:qFormat/>
    <w:rsid w:val="00425F44"/>
    <w:pPr>
      <w:widowControl w:val="0"/>
      <w:numPr>
        <w:numId w:val="3"/>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Code">
    <w:name w:val="ListCode"/>
    <w:qFormat/>
    <w:rsid w:val="00425F44"/>
    <w:pPr>
      <w:widowControl w:val="0"/>
      <w:pBdr>
        <w:left w:val="single" w:sz="4" w:space="4" w:color="auto"/>
      </w:pBdr>
      <w:suppressAutoHyphens/>
      <w:autoSpaceDE w:val="0"/>
      <w:autoSpaceDN w:val="0"/>
      <w:adjustRightInd w:val="0"/>
      <w:spacing w:line="210" w:lineRule="atLeast"/>
      <w:ind w:left="1800"/>
      <w:contextualSpacing/>
      <w:textAlignment w:val="baseline"/>
    </w:pPr>
    <w:rPr>
      <w:rFonts w:ascii="Courier" w:hAnsi="Courier" w:cs="TheSansMonoCondensed-Plain"/>
      <w:color w:val="000000"/>
      <w:sz w:val="17"/>
      <w:szCs w:val="17"/>
      <w:lang w:eastAsia="en-CA"/>
    </w:rPr>
  </w:style>
  <w:style w:type="paragraph" w:customStyle="1" w:styleId="ListHead">
    <w:name w:val="ListHead"/>
    <w:qFormat/>
    <w:rsid w:val="00425F44"/>
    <w:pPr>
      <w:keepNext/>
      <w:keepLines/>
      <w:widowControl w:val="0"/>
      <w:suppressAutoHyphens/>
      <w:autoSpaceDE w:val="0"/>
      <w:autoSpaceDN w:val="0"/>
      <w:adjustRightInd w:val="0"/>
      <w:spacing w:before="120" w:line="240" w:lineRule="atLeast"/>
      <w:ind w:left="1440"/>
      <w:textAlignment w:val="baseline"/>
    </w:pPr>
    <w:rPr>
      <w:rFonts w:ascii="Times Roman" w:hAnsi="Times Roman" w:cs="NewBaskervilleStd-Bold"/>
      <w:b/>
      <w:bCs/>
      <w:color w:val="000000"/>
      <w:lang w:eastAsia="en-CA"/>
    </w:rPr>
  </w:style>
  <w:style w:type="paragraph" w:customStyle="1" w:styleId="ListNumber">
    <w:name w:val="ListNumber"/>
    <w:qFormat/>
    <w:rsid w:val="00425F44"/>
    <w:pPr>
      <w:widowControl w:val="0"/>
      <w:numPr>
        <w:numId w:val="1"/>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NumberSub">
    <w:name w:val="ListNumberSub"/>
    <w:qFormat/>
    <w:rsid w:val="00425F44"/>
    <w:pPr>
      <w:widowControl w:val="0"/>
      <w:numPr>
        <w:numId w:val="2"/>
      </w:numPr>
      <w:tabs>
        <w:tab w:val="left" w:pos="1800"/>
      </w:tabs>
      <w:autoSpaceDE w:val="0"/>
      <w:autoSpaceDN w:val="0"/>
      <w:adjustRightInd w:val="0"/>
      <w:spacing w:before="60" w:line="240" w:lineRule="atLeast"/>
      <w:textAlignment w:val="top"/>
    </w:pPr>
    <w:rPr>
      <w:rFonts w:ascii="Times Roman" w:hAnsi="Times Roman" w:cs="NewBaskervilleStd-Roman"/>
      <w:color w:val="000000"/>
      <w:lang w:eastAsia="en-CA"/>
    </w:rPr>
  </w:style>
  <w:style w:type="paragraph" w:customStyle="1" w:styleId="GraphicSlug">
    <w:name w:val="GraphicSlug"/>
    <w:qFormat/>
    <w:rsid w:val="00425F44"/>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A50F1E"/>
      <w:sz w:val="18"/>
      <w:szCs w:val="18"/>
      <w:lang w:eastAsia="en-CA"/>
    </w:rPr>
  </w:style>
  <w:style w:type="character" w:customStyle="1" w:styleId="AltText">
    <w:name w:val="AltText"/>
    <w:uiPriority w:val="1"/>
    <w:qFormat/>
    <w:rsid w:val="00425F44"/>
    <w:rPr>
      <w:color w:val="008000"/>
    </w:rPr>
  </w:style>
  <w:style w:type="paragraph" w:customStyle="1" w:styleId="PartNumber">
    <w:name w:val="PartNumber"/>
    <w:qFormat/>
    <w:rsid w:val="00425F44"/>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PartTitle">
    <w:name w:val="PartTitle"/>
    <w:qFormat/>
    <w:rsid w:val="00425F44"/>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PartIntro">
    <w:name w:val="PartIntro"/>
    <w:qFormat/>
    <w:rsid w:val="00425F44"/>
    <w:pPr>
      <w:widowControl w:val="0"/>
      <w:autoSpaceDE w:val="0"/>
      <w:autoSpaceDN w:val="0"/>
      <w:adjustRightInd w:val="0"/>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PartList">
    <w:name w:val="PartList"/>
    <w:qFormat/>
    <w:rsid w:val="00425F44"/>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IntroList">
    <w:name w:val="ChapterIntroList"/>
    <w:qFormat/>
    <w:rsid w:val="00425F44"/>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Subtitle">
    <w:name w:val="ChapterSubtitle"/>
    <w:rsid w:val="00425F44"/>
    <w:pPr>
      <w:keepLines/>
      <w:widowControl w:val="0"/>
      <w:suppressAutoHyphens/>
      <w:autoSpaceDE w:val="0"/>
      <w:autoSpaceDN w:val="0"/>
      <w:adjustRightInd w:val="0"/>
      <w:spacing w:after="360" w:line="360" w:lineRule="atLeast"/>
      <w:ind w:left="1440"/>
      <w:jc w:val="center"/>
      <w:textAlignment w:val="baseline"/>
    </w:pPr>
    <w:rPr>
      <w:rFonts w:ascii="Arial" w:hAnsi="Arial" w:cs="DogmaOT-Bold"/>
      <w:b/>
      <w:bCs/>
      <w:color w:val="000000"/>
      <w:spacing w:val="48"/>
      <w:sz w:val="28"/>
      <w:szCs w:val="28"/>
      <w:lang w:eastAsia="en-CA"/>
    </w:rPr>
  </w:style>
  <w:style w:type="paragraph" w:customStyle="1" w:styleId="BodyContinued">
    <w:name w:val="BodyContinued"/>
    <w:qFormat/>
    <w:rsid w:val="00425F44"/>
    <w:pPr>
      <w:widowControl w:val="0"/>
      <w:autoSpaceDE w:val="0"/>
      <w:autoSpaceDN w:val="0"/>
      <w:adjustRightInd w:val="0"/>
      <w:spacing w:before="120" w:after="120" w:line="240" w:lineRule="atLeast"/>
      <w:ind w:left="1440"/>
      <w:textAlignment w:val="baseline"/>
    </w:pPr>
    <w:rPr>
      <w:rFonts w:ascii="Times Roman" w:hAnsi="Times Roman" w:cs="NewBaskervilleStd-Roman"/>
      <w:color w:val="000000"/>
      <w:lang w:eastAsia="en-CA"/>
    </w:rPr>
  </w:style>
  <w:style w:type="paragraph" w:customStyle="1" w:styleId="BoxHeadA">
    <w:name w:val="BoxHeadA"/>
    <w:qFormat/>
    <w:rsid w:val="00425F44"/>
    <w:pPr>
      <w:keepNext/>
      <w:keepLines/>
      <w:widowControl w:val="0"/>
      <w:pBdr>
        <w:left w:val="single" w:sz="18" w:space="4" w:color="008000"/>
      </w:pBdr>
      <w:suppressAutoHyphens/>
      <w:autoSpaceDE w:val="0"/>
      <w:autoSpaceDN w:val="0"/>
      <w:adjustRightInd w:val="0"/>
      <w:spacing w:before="80" w:after="80" w:line="300" w:lineRule="atLeast"/>
      <w:textAlignment w:val="baseline"/>
    </w:pPr>
    <w:rPr>
      <w:rFonts w:ascii="Arial" w:hAnsi="Arial" w:cs="DogmaOT-Bold"/>
      <w:b/>
      <w:bCs/>
      <w:caps/>
      <w:color w:val="000000"/>
      <w:spacing w:val="13"/>
      <w:sz w:val="18"/>
      <w:szCs w:val="18"/>
      <w:lang w:eastAsia="en-CA"/>
    </w:rPr>
  </w:style>
  <w:style w:type="paragraph" w:customStyle="1" w:styleId="BoxHeadB">
    <w:name w:val="BoxHeadB"/>
    <w:basedOn w:val="BoxHeadA"/>
    <w:qFormat/>
    <w:rsid w:val="00425F44"/>
    <w:pPr>
      <w:spacing w:before="120"/>
    </w:pPr>
    <w:rPr>
      <w:i/>
      <w:iCs/>
      <w:caps w:val="0"/>
    </w:rPr>
  </w:style>
  <w:style w:type="paragraph" w:customStyle="1" w:styleId="BoxBodyContinued">
    <w:name w:val="BoxBodyContinued"/>
    <w:qFormat/>
    <w:rsid w:val="00425F44"/>
    <w:pPr>
      <w:widowControl w:val="0"/>
      <w:pBdr>
        <w:left w:val="single" w:sz="18" w:space="4" w:color="008000"/>
      </w:pBdr>
      <w:autoSpaceDE w:val="0"/>
      <w:autoSpaceDN w:val="0"/>
      <w:adjustRightInd w:val="0"/>
      <w:spacing w:before="120" w:after="120" w:line="240" w:lineRule="atLeast"/>
      <w:textAlignment w:val="center"/>
    </w:pPr>
    <w:rPr>
      <w:rFonts w:ascii="Arial" w:hAnsi="Arial" w:cs="FuturaPT-Book"/>
      <w:color w:val="000000"/>
      <w:sz w:val="17"/>
      <w:szCs w:val="17"/>
      <w:lang w:eastAsia="en-CA"/>
    </w:rPr>
  </w:style>
  <w:style w:type="character" w:customStyle="1" w:styleId="Bold">
    <w:name w:val="Bold"/>
    <w:uiPriority w:val="1"/>
    <w:rsid w:val="00425F44"/>
    <w:rPr>
      <w:b/>
      <w:bCs/>
      <w:color w:val="3366FF"/>
    </w:rPr>
  </w:style>
  <w:style w:type="paragraph" w:customStyle="1" w:styleId="RunInHead">
    <w:name w:val="RunInHead"/>
    <w:rsid w:val="00425F44"/>
    <w:pPr>
      <w:widowControl w:val="0"/>
      <w:autoSpaceDE w:val="0"/>
      <w:autoSpaceDN w:val="0"/>
      <w:adjustRightInd w:val="0"/>
      <w:spacing w:before="120" w:line="240" w:lineRule="atLeast"/>
      <w:ind w:left="1440"/>
      <w:textAlignment w:val="baseline"/>
    </w:pPr>
    <w:rPr>
      <w:rFonts w:ascii="Times Roman" w:hAnsi="Times Roman" w:cs="NewBaskervilleStd-Roman"/>
      <w:b/>
      <w:color w:val="000000"/>
      <w:lang w:eastAsia="en-CA"/>
    </w:rPr>
  </w:style>
  <w:style w:type="paragraph" w:customStyle="1" w:styleId="RunInPara">
    <w:name w:val="RunInPara"/>
    <w:qFormat/>
    <w:rsid w:val="00425F44"/>
    <w:pPr>
      <w:widowControl w:val="0"/>
      <w:autoSpaceDE w:val="0"/>
      <w:autoSpaceDN w:val="0"/>
      <w:adjustRightInd w:val="0"/>
      <w:spacing w:after="120" w:line="240" w:lineRule="atLeast"/>
      <w:ind w:left="1440"/>
      <w:textAlignment w:val="baseline"/>
    </w:pPr>
    <w:rPr>
      <w:rFonts w:ascii="Times Roman" w:hAnsi="Times Roman" w:cs="NewBaskervilleStd-Roman"/>
      <w:color w:val="000000"/>
      <w:lang w:eastAsia="en-CA"/>
    </w:rPr>
  </w:style>
  <w:style w:type="paragraph" w:customStyle="1" w:styleId="BoxRunInHead">
    <w:name w:val="BoxRunInHead"/>
    <w:rsid w:val="00425F44"/>
    <w:pPr>
      <w:widowControl w:val="0"/>
      <w:pBdr>
        <w:left w:val="single" w:sz="18" w:space="4" w:color="008000"/>
      </w:pBdr>
      <w:autoSpaceDE w:val="0"/>
      <w:autoSpaceDN w:val="0"/>
      <w:adjustRightInd w:val="0"/>
      <w:spacing w:before="120" w:line="240" w:lineRule="atLeast"/>
      <w:textAlignment w:val="center"/>
    </w:pPr>
    <w:rPr>
      <w:rFonts w:ascii="Arial" w:hAnsi="Arial" w:cs="FuturaPT-Book"/>
      <w:b/>
      <w:color w:val="000000"/>
      <w:sz w:val="17"/>
      <w:szCs w:val="17"/>
      <w:lang w:eastAsia="en-CA"/>
    </w:rPr>
  </w:style>
  <w:style w:type="paragraph" w:customStyle="1" w:styleId="BoxRunInPara">
    <w:name w:val="BoxRunInPara"/>
    <w:qFormat/>
    <w:rsid w:val="00425F44"/>
    <w:pPr>
      <w:widowControl w:val="0"/>
      <w:pBdr>
        <w:left w:val="single" w:sz="18" w:space="4" w:color="008000"/>
      </w:pBdr>
      <w:autoSpaceDE w:val="0"/>
      <w:autoSpaceDN w:val="0"/>
      <w:adjustRightInd w:val="0"/>
      <w:spacing w:after="120" w:line="240" w:lineRule="atLeast"/>
      <w:textAlignment w:val="center"/>
    </w:pPr>
    <w:rPr>
      <w:rFonts w:ascii="Arial" w:hAnsi="Arial" w:cs="FuturaPT-Book"/>
      <w:color w:val="000000"/>
      <w:sz w:val="17"/>
      <w:szCs w:val="17"/>
      <w:lang w:eastAsia="en-CA"/>
    </w:rPr>
  </w:style>
  <w:style w:type="paragraph" w:customStyle="1" w:styleId="BoxExtractPara">
    <w:name w:val="BoxExtractPara"/>
    <w:qFormat/>
    <w:rsid w:val="00425F44"/>
    <w:pPr>
      <w:widowControl w:val="0"/>
      <w:pBdr>
        <w:left w:val="single" w:sz="18" w:space="31" w:color="008000"/>
      </w:pBdr>
      <w:autoSpaceDE w:val="0"/>
      <w:autoSpaceDN w:val="0"/>
      <w:adjustRightInd w:val="0"/>
      <w:spacing w:before="120" w:after="120" w:line="240" w:lineRule="atLeast"/>
      <w:ind w:left="547"/>
      <w:textAlignment w:val="center"/>
    </w:pPr>
    <w:rPr>
      <w:rFonts w:ascii="Arial" w:hAnsi="Arial" w:cs="FuturaPT-Book"/>
      <w:color w:val="000000"/>
      <w:sz w:val="17"/>
      <w:szCs w:val="17"/>
      <w:lang w:eastAsia="en-CA"/>
    </w:rPr>
  </w:style>
  <w:style w:type="character" w:customStyle="1" w:styleId="GraphicInline">
    <w:name w:val="GraphicInline"/>
    <w:uiPriority w:val="1"/>
    <w:qFormat/>
    <w:rsid w:val="00425F44"/>
    <w:rPr>
      <w:color w:val="3366FF"/>
      <w:bdr w:val="none" w:sz="0" w:space="0" w:color="auto"/>
      <w:shd w:val="clear" w:color="auto" w:fill="99CC00"/>
    </w:rPr>
  </w:style>
  <w:style w:type="character" w:customStyle="1" w:styleId="KeyTerm">
    <w:name w:val="KeyTerm"/>
    <w:uiPriority w:val="1"/>
    <w:qFormat/>
    <w:rsid w:val="00425F44"/>
    <w:rPr>
      <w:i/>
      <w:color w:val="3366FF"/>
      <w:bdr w:val="none" w:sz="0" w:space="0" w:color="auto"/>
      <w:shd w:val="clear" w:color="auto" w:fill="D9D9D9"/>
    </w:rPr>
  </w:style>
  <w:style w:type="character" w:customStyle="1" w:styleId="DigitalOnly">
    <w:name w:val="DigitalOnly"/>
    <w:uiPriority w:val="1"/>
    <w:qFormat/>
    <w:rsid w:val="00425F44"/>
    <w:rPr>
      <w:color w:val="3366FF"/>
      <w:bdr w:val="single" w:sz="4" w:space="0" w:color="3366FF"/>
    </w:rPr>
  </w:style>
  <w:style w:type="character" w:customStyle="1" w:styleId="PrintOnly">
    <w:name w:val="PrintOnly"/>
    <w:uiPriority w:val="1"/>
    <w:qFormat/>
    <w:rsid w:val="00425F44"/>
    <w:rPr>
      <w:color w:val="3366FF"/>
      <w:bdr w:val="single" w:sz="4" w:space="0" w:color="FF0000"/>
    </w:rPr>
  </w:style>
  <w:style w:type="character" w:customStyle="1" w:styleId="LinkEmail">
    <w:name w:val="LinkEmail"/>
    <w:basedOn w:val="LinkURL"/>
    <w:uiPriority w:val="1"/>
    <w:qFormat/>
    <w:rsid w:val="00425F44"/>
    <w:rPr>
      <w:rFonts w:cs="NewBaskervilleStd-Italic"/>
      <w:b w:val="0"/>
      <w:bCs w:val="0"/>
      <w:i/>
      <w:iCs w:val="0"/>
      <w:color w:val="3366FF"/>
      <w:w w:val="100"/>
      <w:position w:val="0"/>
      <w:u w:val="none"/>
      <w:vertAlign w:val="baseline"/>
      <w:lang w:val="en-US"/>
    </w:rPr>
  </w:style>
  <w:style w:type="character" w:customStyle="1" w:styleId="LinkTwitter">
    <w:name w:val="LinkTwitter"/>
    <w:basedOn w:val="LinkEmail"/>
    <w:uiPriority w:val="1"/>
    <w:qFormat/>
    <w:rsid w:val="00425F44"/>
    <w:rPr>
      <w:rFonts w:cs="NewBaskervilleStd-Italic"/>
      <w:b w:val="0"/>
      <w:bCs w:val="0"/>
      <w:i w:val="0"/>
      <w:iCs w:val="0"/>
      <w:color w:val="3366FF"/>
      <w:w w:val="100"/>
      <w:position w:val="0"/>
      <w:u w:val="none"/>
      <w:vertAlign w:val="baseline"/>
      <w:lang w:val="en-US"/>
    </w:rPr>
  </w:style>
  <w:style w:type="character" w:customStyle="1" w:styleId="Highlight">
    <w:name w:val="Highlight"/>
    <w:uiPriority w:val="1"/>
    <w:qFormat/>
    <w:rsid w:val="00425F44"/>
    <w:rPr>
      <w:color w:val="3366FF"/>
      <w:bdr w:val="none" w:sz="0" w:space="0" w:color="auto"/>
      <w:shd w:val="clear" w:color="auto" w:fill="FFFF00"/>
    </w:rPr>
  </w:style>
  <w:style w:type="character" w:customStyle="1" w:styleId="FootnoteReference">
    <w:name w:val="FootnoteReference"/>
    <w:uiPriority w:val="1"/>
    <w:qFormat/>
    <w:rsid w:val="00425F44"/>
    <w:rPr>
      <w:color w:val="3366FF"/>
      <w:vertAlign w:val="superscript"/>
    </w:rPr>
  </w:style>
  <w:style w:type="paragraph" w:customStyle="1" w:styleId="Footnote">
    <w:name w:val="Footnote"/>
    <w:qFormat/>
    <w:rsid w:val="00425F44"/>
    <w:pPr>
      <w:widowControl w:val="0"/>
      <w:pBdr>
        <w:top w:val="single" w:sz="4" w:space="1" w:color="000000" w:themeColor="text1"/>
        <w:bottom w:val="single" w:sz="4" w:space="1" w:color="000000" w:themeColor="text1"/>
      </w:pBdr>
      <w:autoSpaceDE w:val="0"/>
      <w:autoSpaceDN w:val="0"/>
      <w:adjustRightInd w:val="0"/>
      <w:spacing w:before="120" w:after="120" w:line="240" w:lineRule="atLeast"/>
      <w:ind w:left="1440"/>
      <w:textAlignment w:val="baseline"/>
    </w:pPr>
    <w:rPr>
      <w:rFonts w:ascii="Arial" w:hAnsi="Arial" w:cs="NewBaskervilleStd-Roman"/>
      <w:color w:val="000000"/>
      <w:sz w:val="16"/>
      <w:lang w:eastAsia="en-CA"/>
    </w:rPr>
  </w:style>
  <w:style w:type="character" w:customStyle="1" w:styleId="FootnoteRef">
    <w:name w:val="FootnoteRef"/>
    <w:basedOn w:val="FootnoteReference"/>
    <w:uiPriority w:val="1"/>
    <w:qFormat/>
    <w:rsid w:val="00425F44"/>
    <w:rPr>
      <w:color w:val="3366FF"/>
      <w:vertAlign w:val="superscript"/>
    </w:rPr>
  </w:style>
  <w:style w:type="character" w:customStyle="1" w:styleId="EndnoteReference">
    <w:name w:val="EndnoteReference"/>
    <w:basedOn w:val="FootnoteReference"/>
    <w:uiPriority w:val="1"/>
    <w:qFormat/>
    <w:rsid w:val="00425F44"/>
    <w:rPr>
      <w:color w:val="3366FF"/>
      <w:vertAlign w:val="superscript"/>
    </w:rPr>
  </w:style>
  <w:style w:type="paragraph" w:customStyle="1" w:styleId="QuotePara">
    <w:name w:val="QuotePara"/>
    <w:qFormat/>
    <w:rsid w:val="00425F44"/>
    <w:pPr>
      <w:widowControl w:val="0"/>
      <w:autoSpaceDE w:val="0"/>
      <w:autoSpaceDN w:val="0"/>
      <w:adjustRightInd w:val="0"/>
      <w:spacing w:before="120" w:after="120" w:line="240" w:lineRule="atLeast"/>
      <w:ind w:left="2160"/>
      <w:textAlignment w:val="baseline"/>
    </w:pPr>
    <w:rPr>
      <w:rFonts w:ascii="Times Roman" w:hAnsi="Times Roman" w:cs="NewBaskervilleStd-Roman"/>
      <w:color w:val="000000"/>
      <w:lang w:eastAsia="en-CA"/>
    </w:rPr>
  </w:style>
  <w:style w:type="paragraph" w:customStyle="1" w:styleId="QuoteSource">
    <w:name w:val="QuoteSource"/>
    <w:basedOn w:val="QuotePara"/>
    <w:qFormat/>
    <w:rsid w:val="00425F44"/>
    <w:pPr>
      <w:spacing w:after="240"/>
      <w:jc w:val="right"/>
    </w:pPr>
  </w:style>
  <w:style w:type="character" w:customStyle="1" w:styleId="Caps">
    <w:name w:val="Caps"/>
    <w:uiPriority w:val="1"/>
    <w:qFormat/>
    <w:rsid w:val="00425F44"/>
    <w:rPr>
      <w:caps/>
      <w:smallCaps w:val="0"/>
      <w:color w:val="3366FF"/>
    </w:rPr>
  </w:style>
  <w:style w:type="character" w:customStyle="1" w:styleId="SmallCaps">
    <w:name w:val="SmallCaps"/>
    <w:uiPriority w:val="1"/>
    <w:qFormat/>
    <w:rsid w:val="00425F44"/>
    <w:rPr>
      <w:caps w:val="0"/>
      <w:smallCaps/>
      <w:color w:val="3366FF"/>
    </w:rPr>
  </w:style>
  <w:style w:type="character" w:customStyle="1" w:styleId="SmallCapsBold">
    <w:name w:val="SmallCapsBold"/>
    <w:basedOn w:val="SmallCaps"/>
    <w:uiPriority w:val="1"/>
    <w:qFormat/>
    <w:rsid w:val="00425F44"/>
    <w:rPr>
      <w:b/>
      <w:bCs/>
      <w:caps w:val="0"/>
      <w:smallCaps/>
      <w:color w:val="3366FF"/>
    </w:rPr>
  </w:style>
  <w:style w:type="character" w:customStyle="1" w:styleId="SmallCapsBoldItalic">
    <w:name w:val="SmallCapsBoldItalic"/>
    <w:basedOn w:val="SmallCapsBold"/>
    <w:uiPriority w:val="1"/>
    <w:qFormat/>
    <w:rsid w:val="00425F44"/>
    <w:rPr>
      <w:b/>
      <w:bCs/>
      <w:i/>
      <w:iCs/>
      <w:caps w:val="0"/>
      <w:smallCaps/>
      <w:color w:val="3366FF"/>
    </w:rPr>
  </w:style>
  <w:style w:type="character" w:customStyle="1" w:styleId="SmallCapsItalic">
    <w:name w:val="SmallCapsItalic"/>
    <w:basedOn w:val="SmallCaps"/>
    <w:uiPriority w:val="1"/>
    <w:qFormat/>
    <w:rsid w:val="00425F44"/>
    <w:rPr>
      <w:i/>
      <w:iCs/>
      <w:caps w:val="0"/>
      <w:smallCaps/>
      <w:color w:val="3366FF"/>
    </w:rPr>
  </w:style>
  <w:style w:type="character" w:customStyle="1" w:styleId="NSSymbol">
    <w:name w:val="NSSymbol"/>
    <w:uiPriority w:val="1"/>
    <w:qFormat/>
    <w:rsid w:val="00425F44"/>
    <w:rPr>
      <w:color w:val="3366FF"/>
    </w:rPr>
  </w:style>
  <w:style w:type="table" w:styleId="TableGrid">
    <w:name w:val="Table Grid"/>
    <w:basedOn w:val="TableNormal"/>
    <w:uiPriority w:val="59"/>
    <w:rsid w:val="00425F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Sub">
    <w:name w:val="TableHeaderSub"/>
    <w:qFormat/>
    <w:rsid w:val="00425F44"/>
    <w:pPr>
      <w:keepLines/>
      <w:widowControl w:val="0"/>
      <w:suppressAutoHyphens/>
      <w:autoSpaceDE w:val="0"/>
      <w:autoSpaceDN w:val="0"/>
      <w:adjustRightInd w:val="0"/>
      <w:spacing w:line="240" w:lineRule="atLeast"/>
      <w:textAlignment w:val="baseline"/>
    </w:pPr>
    <w:rPr>
      <w:rFonts w:ascii="Arial" w:hAnsi="Arial" w:cs="FuturaPT-Heavy"/>
      <w:color w:val="000000"/>
      <w:sz w:val="18"/>
      <w:szCs w:val="18"/>
      <w:lang w:eastAsia="en-CA"/>
    </w:rPr>
  </w:style>
  <w:style w:type="paragraph" w:customStyle="1" w:styleId="TableFootnote">
    <w:name w:val="TableFootnote"/>
    <w:qFormat/>
    <w:rsid w:val="00425F44"/>
    <w:pPr>
      <w:keepLines/>
      <w:widowControl w:val="0"/>
      <w:autoSpaceDE w:val="0"/>
      <w:autoSpaceDN w:val="0"/>
      <w:adjustRightInd w:val="0"/>
      <w:spacing w:line="190" w:lineRule="atLeast"/>
      <w:textAlignment w:val="baseline"/>
    </w:pPr>
    <w:rPr>
      <w:rFonts w:ascii="Arial" w:hAnsi="Arial" w:cs="FuturaPT-Book"/>
      <w:color w:val="000000"/>
      <w:sz w:val="16"/>
      <w:szCs w:val="17"/>
      <w:lang w:eastAsia="en-CA"/>
    </w:rPr>
  </w:style>
  <w:style w:type="paragraph" w:customStyle="1" w:styleId="TableListBulleted">
    <w:name w:val="TableListBulleted"/>
    <w:qFormat/>
    <w:rsid w:val="00425F44"/>
    <w:pPr>
      <w:keepLines/>
      <w:widowControl w:val="0"/>
      <w:numPr>
        <w:numId w:val="7"/>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Numbered">
    <w:name w:val="TableListNumbered"/>
    <w:qFormat/>
    <w:rsid w:val="00425F44"/>
    <w:pPr>
      <w:keepLines/>
      <w:widowControl w:val="0"/>
      <w:numPr>
        <w:numId w:val="8"/>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Plain">
    <w:name w:val="TableListPlain"/>
    <w:qFormat/>
    <w:rsid w:val="00425F44"/>
    <w:pPr>
      <w:keepLines/>
      <w:widowControl w:val="0"/>
      <w:autoSpaceDE w:val="0"/>
      <w:autoSpaceDN w:val="0"/>
      <w:adjustRightInd w:val="0"/>
      <w:spacing w:line="190" w:lineRule="atLeast"/>
      <w:ind w:left="360"/>
      <w:textAlignment w:val="baseline"/>
    </w:pPr>
    <w:rPr>
      <w:rFonts w:ascii="Arial" w:hAnsi="Arial" w:cs="FuturaPT-Book"/>
      <w:color w:val="000000"/>
      <w:sz w:val="17"/>
      <w:szCs w:val="17"/>
      <w:lang w:eastAsia="en-CA"/>
    </w:rPr>
  </w:style>
  <w:style w:type="paragraph" w:customStyle="1" w:styleId="ExtractPara">
    <w:name w:val="ExtractPara"/>
    <w:basedOn w:val="QuotePara"/>
    <w:qFormat/>
    <w:rsid w:val="00425F44"/>
    <w:rPr>
      <w:sz w:val="18"/>
      <w:szCs w:val="18"/>
    </w:rPr>
  </w:style>
  <w:style w:type="paragraph" w:customStyle="1" w:styleId="ExtractSource">
    <w:name w:val="ExtractSource"/>
    <w:basedOn w:val="ExtractPara"/>
    <w:qFormat/>
    <w:rsid w:val="00425F44"/>
    <w:pPr>
      <w:jc w:val="right"/>
    </w:pPr>
  </w:style>
  <w:style w:type="paragraph" w:customStyle="1" w:styleId="ExtractParaContinued">
    <w:name w:val="ExtractParaContinued"/>
    <w:basedOn w:val="ExtractPara"/>
    <w:qFormat/>
    <w:rsid w:val="00425F44"/>
    <w:pPr>
      <w:spacing w:before="0"/>
      <w:ind w:firstLine="360"/>
    </w:pPr>
  </w:style>
  <w:style w:type="paragraph" w:customStyle="1" w:styleId="AppendixNumber">
    <w:name w:val="AppendixNumber"/>
    <w:qFormat/>
    <w:rsid w:val="00425F44"/>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AppendixTitle">
    <w:name w:val="AppendixTitle"/>
    <w:qFormat/>
    <w:rsid w:val="00425F44"/>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ackmatterTitle">
    <w:name w:val="BackmatterTitle"/>
    <w:qFormat/>
    <w:rsid w:val="00425F44"/>
    <w:pPr>
      <w:keepLines/>
      <w:widowControl w:val="0"/>
      <w:suppressAutoHyphens/>
      <w:autoSpaceDE w:val="0"/>
      <w:autoSpaceDN w:val="0"/>
      <w:adjustRightInd w:val="0"/>
      <w:spacing w:before="600" w:after="600" w:line="360" w:lineRule="atLeast"/>
      <w:ind w:left="360"/>
      <w:textAlignment w:val="baseline"/>
    </w:pPr>
    <w:rPr>
      <w:rFonts w:ascii="Arial" w:hAnsi="Arial" w:cs="DogmaOT-Bold"/>
      <w:b/>
      <w:bCs/>
      <w:caps/>
      <w:color w:val="000000"/>
      <w:spacing w:val="48"/>
      <w:sz w:val="32"/>
      <w:szCs w:val="32"/>
      <w:lang w:eastAsia="en-CA"/>
    </w:rPr>
  </w:style>
  <w:style w:type="paragraph" w:customStyle="1" w:styleId="GlossaryTerm">
    <w:name w:val="GlossaryTerm"/>
    <w:qFormat/>
    <w:rsid w:val="00425F44"/>
    <w:pPr>
      <w:widowControl w:val="0"/>
      <w:autoSpaceDE w:val="0"/>
      <w:autoSpaceDN w:val="0"/>
      <w:adjustRightInd w:val="0"/>
      <w:spacing w:line="240" w:lineRule="atLeast"/>
      <w:ind w:left="360"/>
      <w:textAlignment w:val="baseline"/>
    </w:pPr>
    <w:rPr>
      <w:rFonts w:ascii="Times Roman" w:hAnsi="Times Roman" w:cs="NewBaskervilleStd-Roman"/>
      <w:b/>
      <w:bCs/>
      <w:color w:val="000000"/>
      <w:u w:val="single"/>
      <w:lang w:eastAsia="en-CA"/>
    </w:rPr>
  </w:style>
  <w:style w:type="paragraph" w:customStyle="1" w:styleId="GlossaryDefinition">
    <w:name w:val="GlossaryDefinition"/>
    <w:qFormat/>
    <w:rsid w:val="00425F44"/>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paragraph" w:customStyle="1" w:styleId="EndnoteEntry">
    <w:name w:val="EndnoteEntry"/>
    <w:qFormat/>
    <w:rsid w:val="00425F44"/>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character" w:customStyle="1" w:styleId="EndnoteRef">
    <w:name w:val="EndnoteRef"/>
    <w:basedOn w:val="EndnoteReference"/>
    <w:uiPriority w:val="1"/>
    <w:qFormat/>
    <w:rsid w:val="00425F44"/>
    <w:rPr>
      <w:color w:val="3366FF"/>
      <w:vertAlign w:val="superscript"/>
    </w:rPr>
  </w:style>
  <w:style w:type="paragraph" w:customStyle="1" w:styleId="Reference">
    <w:name w:val="Reference"/>
    <w:qFormat/>
    <w:rsid w:val="00425F44"/>
    <w:pPr>
      <w:widowControl w:val="0"/>
      <w:autoSpaceDE w:val="0"/>
      <w:autoSpaceDN w:val="0"/>
      <w:adjustRightInd w:val="0"/>
      <w:spacing w:after="120" w:line="240" w:lineRule="atLeast"/>
      <w:ind w:left="360" w:hanging="360"/>
      <w:textAlignment w:val="baseline"/>
    </w:pPr>
    <w:rPr>
      <w:rFonts w:ascii="Times Roman" w:hAnsi="Times Roman" w:cs="NewBaskervilleStd-Roman"/>
      <w:color w:val="000000"/>
      <w:lang w:eastAsia="en-CA"/>
    </w:rPr>
  </w:style>
  <w:style w:type="paragraph" w:customStyle="1" w:styleId="HeadProject">
    <w:name w:val="HeadProject"/>
    <w:qFormat/>
    <w:rsid w:val="00425F44"/>
    <w:pPr>
      <w:keepNext/>
      <w:keepLines/>
      <w:widowControl w:val="0"/>
      <w:shd w:val="clear" w:color="auto" w:fill="00000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FFFFFF" w:themeColor="background1"/>
      <w:sz w:val="24"/>
      <w:szCs w:val="24"/>
      <w:lang w:eastAsia="en-CA"/>
    </w:rPr>
  </w:style>
  <w:style w:type="character" w:customStyle="1" w:styleId="LiteralGray">
    <w:name w:val="LiteralGray"/>
    <w:uiPriority w:val="1"/>
    <w:qFormat/>
    <w:rsid w:val="00425F44"/>
    <w:rPr>
      <w:rFonts w:ascii="Courier" w:hAnsi="Courier"/>
      <w:color w:val="A6A6A6" w:themeColor="background1" w:themeShade="A6"/>
    </w:rPr>
  </w:style>
  <w:style w:type="character" w:customStyle="1" w:styleId="PyBracket">
    <w:name w:val="PyBracket"/>
    <w:uiPriority w:val="1"/>
    <w:qFormat/>
    <w:rsid w:val="00425F44"/>
    <w:rPr>
      <w:rFonts w:ascii="Courier" w:hAnsi="Courier" w:cs="TheSansMonoCondensed-Plain"/>
      <w:color w:val="B12735"/>
      <w:spacing w:val="0"/>
      <w:w w:val="100"/>
      <w:position w:val="0"/>
      <w:sz w:val="17"/>
      <w:szCs w:val="17"/>
      <w:u w:val="none"/>
      <w:vertAlign w:val="baseline"/>
      <w:lang w:val="en-US"/>
    </w:rPr>
  </w:style>
  <w:style w:type="character" w:customStyle="1" w:styleId="PyFunction">
    <w:name w:val="PyFunction"/>
    <w:basedOn w:val="PyBracket"/>
    <w:uiPriority w:val="1"/>
    <w:qFormat/>
    <w:rsid w:val="00425F44"/>
    <w:rPr>
      <w:rFonts w:ascii="Courier" w:hAnsi="Courier" w:cs="TheSansMonoCondensed-Plain"/>
      <w:color w:val="5F497A" w:themeColor="accent4" w:themeShade="BF"/>
      <w:spacing w:val="0"/>
      <w:w w:val="100"/>
      <w:position w:val="0"/>
      <w:sz w:val="17"/>
      <w:szCs w:val="17"/>
      <w:u w:val="none"/>
      <w:vertAlign w:val="baseline"/>
      <w:lang w:val="en-US"/>
    </w:rPr>
  </w:style>
  <w:style w:type="character" w:customStyle="1" w:styleId="PyVariable">
    <w:name w:val="PyVariable"/>
    <w:basedOn w:val="PyBracket"/>
    <w:uiPriority w:val="1"/>
    <w:qFormat/>
    <w:rsid w:val="00425F44"/>
    <w:rPr>
      <w:rFonts w:ascii="Courier" w:hAnsi="Courier" w:cs="TheSansMonoCondensed-Plain"/>
      <w:color w:val="008000"/>
      <w:spacing w:val="0"/>
      <w:w w:val="100"/>
      <w:position w:val="0"/>
      <w:sz w:val="17"/>
      <w:szCs w:val="17"/>
      <w:u w:val="none"/>
      <w:vertAlign w:val="baseline"/>
      <w:lang w:val="en-US"/>
    </w:rPr>
  </w:style>
  <w:style w:type="paragraph" w:customStyle="1" w:styleId="BookHalfTitle">
    <w:name w:val="BookHalfTitle"/>
    <w:basedOn w:val="BackmatterTitle"/>
    <w:qFormat/>
    <w:rsid w:val="00425F44"/>
  </w:style>
  <w:style w:type="character" w:styleId="BookTitle">
    <w:name w:val="Book Title"/>
    <w:basedOn w:val="DefaultParagraphFont"/>
    <w:uiPriority w:val="33"/>
    <w:qFormat/>
    <w:rsid w:val="00425F44"/>
    <w:rPr>
      <w:b/>
      <w:bCs/>
      <w:smallCaps/>
      <w:spacing w:val="5"/>
    </w:rPr>
  </w:style>
  <w:style w:type="paragraph" w:customStyle="1" w:styleId="BookTitle0">
    <w:name w:val="BookTitle"/>
    <w:qFormat/>
    <w:rsid w:val="00425F44"/>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120"/>
      <w:szCs w:val="240"/>
      <w:lang w:eastAsia="en-CA"/>
    </w:rPr>
  </w:style>
  <w:style w:type="paragraph" w:customStyle="1" w:styleId="BookSubtitle">
    <w:name w:val="BookSubtitle"/>
    <w:basedOn w:val="ChapterSubtitle"/>
    <w:qFormat/>
    <w:rsid w:val="00425F44"/>
  </w:style>
  <w:style w:type="paragraph" w:customStyle="1" w:styleId="BookEdition">
    <w:name w:val="BookEdition"/>
    <w:basedOn w:val="BookSubtitle"/>
    <w:qFormat/>
    <w:rsid w:val="00425F44"/>
    <w:rPr>
      <w:b w:val="0"/>
      <w:bCs w:val="0"/>
      <w:i/>
      <w:iCs/>
      <w:sz w:val="24"/>
      <w:szCs w:val="24"/>
    </w:rPr>
  </w:style>
  <w:style w:type="paragraph" w:customStyle="1" w:styleId="BookAuthor">
    <w:name w:val="BookAuthor"/>
    <w:basedOn w:val="BookEdition"/>
    <w:qFormat/>
    <w:rsid w:val="00425F44"/>
    <w:rPr>
      <w:i w:val="0"/>
      <w:iCs w:val="0"/>
      <w:smallCaps/>
    </w:rPr>
  </w:style>
  <w:style w:type="paragraph" w:customStyle="1" w:styleId="BookPublisher">
    <w:name w:val="BookPublisher"/>
    <w:basedOn w:val="BookAuthor"/>
    <w:qFormat/>
    <w:rsid w:val="00425F44"/>
    <w:rPr>
      <w:i/>
      <w:iCs/>
      <w:smallCaps w:val="0"/>
      <w:sz w:val="20"/>
      <w:szCs w:val="20"/>
    </w:rPr>
  </w:style>
  <w:style w:type="paragraph" w:customStyle="1" w:styleId="Copyright">
    <w:name w:val="Copyright"/>
    <w:qFormat/>
    <w:rsid w:val="00425F44"/>
    <w:pPr>
      <w:widowControl w:val="0"/>
      <w:autoSpaceDE w:val="0"/>
      <w:autoSpaceDN w:val="0"/>
      <w:adjustRightInd w:val="0"/>
      <w:spacing w:line="240" w:lineRule="atLeast"/>
      <w:textAlignment w:val="baseline"/>
    </w:pPr>
    <w:rPr>
      <w:rFonts w:ascii="NewBaskervilleStd-Roman" w:hAnsi="NewBaskervilleStd-Roman" w:cs="NewBaskervilleStd-Roman"/>
      <w:color w:val="000000"/>
      <w:sz w:val="16"/>
      <w:szCs w:val="18"/>
      <w:lang w:eastAsia="en-CA"/>
    </w:rPr>
  </w:style>
  <w:style w:type="paragraph" w:customStyle="1" w:styleId="CopyrightLOC">
    <w:name w:val="CopyrightLOC"/>
    <w:basedOn w:val="Copyright"/>
    <w:qFormat/>
    <w:rsid w:val="00425F44"/>
  </w:style>
  <w:style w:type="paragraph" w:customStyle="1" w:styleId="CopyrightHead">
    <w:name w:val="CopyrightHead"/>
    <w:basedOn w:val="CopyrightLOC"/>
    <w:qFormat/>
    <w:rsid w:val="00425F44"/>
    <w:pPr>
      <w:jc w:val="center"/>
    </w:pPr>
    <w:rPr>
      <w:b/>
    </w:rPr>
  </w:style>
  <w:style w:type="paragraph" w:customStyle="1" w:styleId="Dedication">
    <w:name w:val="Dedication"/>
    <w:basedOn w:val="BookPublisher"/>
    <w:qFormat/>
    <w:rsid w:val="00425F44"/>
  </w:style>
  <w:style w:type="paragraph" w:customStyle="1" w:styleId="FrontmatterTitle">
    <w:name w:val="FrontmatterTitle"/>
    <w:basedOn w:val="BackmatterTitle"/>
    <w:qFormat/>
    <w:rsid w:val="00425F44"/>
  </w:style>
  <w:style w:type="paragraph" w:customStyle="1" w:styleId="TOCFM">
    <w:name w:val="TOCFM"/>
    <w:basedOn w:val="Normal"/>
    <w:qFormat/>
    <w:rsid w:val="00425F44"/>
    <w:pPr>
      <w:widowControl w:val="0"/>
      <w:autoSpaceDE w:val="0"/>
      <w:autoSpaceDN w:val="0"/>
      <w:adjustRightInd w:val="0"/>
      <w:spacing w:after="120" w:line="240" w:lineRule="atLeast"/>
      <w:textAlignment w:val="baseline"/>
    </w:pPr>
    <w:rPr>
      <w:rFonts w:ascii="NewBaskervilleStd-Roman" w:hAnsi="NewBaskervilleStd-Roman" w:cs="NewBaskervilleStd-Roman"/>
      <w:color w:val="000000"/>
      <w:sz w:val="20"/>
      <w:szCs w:val="20"/>
      <w:lang w:val="en-US"/>
    </w:rPr>
  </w:style>
  <w:style w:type="paragraph" w:customStyle="1" w:styleId="TOCH1">
    <w:name w:val="TOCH1"/>
    <w:basedOn w:val="TOCFM"/>
    <w:qFormat/>
    <w:rsid w:val="00425F44"/>
    <w:pPr>
      <w:ind w:left="720"/>
    </w:pPr>
    <w:rPr>
      <w:b/>
    </w:rPr>
  </w:style>
  <w:style w:type="paragraph" w:customStyle="1" w:styleId="TOCPart">
    <w:name w:val="TOCPart"/>
    <w:basedOn w:val="TOCH1"/>
    <w:qFormat/>
    <w:rsid w:val="00425F44"/>
    <w:pPr>
      <w:spacing w:before="120"/>
      <w:ind w:left="0"/>
      <w:jc w:val="center"/>
    </w:pPr>
    <w:rPr>
      <w:b w:val="0"/>
      <w:sz w:val="28"/>
      <w:szCs w:val="24"/>
    </w:rPr>
  </w:style>
  <w:style w:type="paragraph" w:customStyle="1" w:styleId="TOCChapter">
    <w:name w:val="TOCChapter"/>
    <w:basedOn w:val="TOCH1"/>
    <w:qFormat/>
    <w:rsid w:val="00425F44"/>
    <w:pPr>
      <w:ind w:left="360"/>
    </w:pPr>
    <w:rPr>
      <w:b w:val="0"/>
      <w:sz w:val="24"/>
    </w:rPr>
  </w:style>
  <w:style w:type="paragraph" w:customStyle="1" w:styleId="TOCH2">
    <w:name w:val="TOCH2"/>
    <w:basedOn w:val="TOCH1"/>
    <w:qFormat/>
    <w:rsid w:val="00425F44"/>
    <w:pPr>
      <w:ind w:left="1080"/>
    </w:pPr>
    <w:rPr>
      <w:i/>
    </w:rPr>
  </w:style>
  <w:style w:type="paragraph" w:customStyle="1" w:styleId="TOCH3">
    <w:name w:val="TOCH3"/>
    <w:basedOn w:val="TOCH1"/>
    <w:qFormat/>
    <w:rsid w:val="00425F44"/>
    <w:pPr>
      <w:ind w:left="1440"/>
    </w:pPr>
    <w:rPr>
      <w:b w:val="0"/>
      <w:i/>
    </w:rPr>
  </w:style>
  <w:style w:type="paragraph" w:customStyle="1" w:styleId="BoxType">
    <w:name w:val="BoxType"/>
    <w:qFormat/>
    <w:rsid w:val="00425F44"/>
    <w:pPr>
      <w:keepLines/>
      <w:widowControl w:val="0"/>
      <w:pBdr>
        <w:top w:val="single" w:sz="18" w:space="1" w:color="008000"/>
      </w:pBdr>
      <w:suppressAutoHyphens/>
      <w:autoSpaceDE w:val="0"/>
      <w:autoSpaceDN w:val="0"/>
      <w:adjustRightInd w:val="0"/>
      <w:spacing w:before="240" w:line="240" w:lineRule="atLeast"/>
      <w:jc w:val="center"/>
      <w:textAlignment w:val="baseline"/>
    </w:pPr>
    <w:rPr>
      <w:rFonts w:ascii="Arial" w:hAnsi="Arial" w:cs="TimesNewRomanPSMT"/>
      <w:color w:val="008000"/>
      <w:sz w:val="18"/>
      <w:szCs w:val="18"/>
      <w:lang w:eastAsia="en-CA"/>
    </w:rPr>
  </w:style>
  <w:style w:type="character" w:customStyle="1" w:styleId="CustomCharStyle">
    <w:name w:val="CustomCharStyle"/>
    <w:uiPriority w:val="1"/>
    <w:qFormat/>
    <w:rsid w:val="00425F44"/>
    <w:rPr>
      <w:b w:val="0"/>
      <w:bCs w:val="0"/>
      <w:i w:val="0"/>
      <w:iCs w:val="0"/>
      <w:color w:val="3366FF"/>
      <w:bdr w:val="none" w:sz="0" w:space="0" w:color="auto"/>
      <w:shd w:val="clear" w:color="auto" w:fill="CCFFCC"/>
    </w:rPr>
  </w:style>
  <w:style w:type="character" w:customStyle="1" w:styleId="CodeAnnotation">
    <w:name w:val="CodeAnnotation"/>
    <w:uiPriority w:val="1"/>
    <w:qFormat/>
    <w:rsid w:val="00425F44"/>
    <w:rPr>
      <w:rFonts w:ascii="Courier" w:hAnsi="Courier" w:cs="TheSansMonoCondensed-Plain"/>
      <w:color w:val="FFFFFF" w:themeColor="background1"/>
      <w:spacing w:val="0"/>
      <w:w w:val="100"/>
      <w:position w:val="0"/>
      <w:sz w:val="17"/>
      <w:szCs w:val="17"/>
      <w:u w:val="none"/>
      <w:bdr w:val="none" w:sz="0" w:space="0" w:color="auto"/>
      <w:shd w:val="clear" w:color="auto" w:fill="000000"/>
      <w:vertAlign w:val="baseline"/>
      <w:lang w:val="en-US"/>
    </w:rPr>
  </w:style>
  <w:style w:type="paragraph" w:customStyle="1" w:styleId="HeadANumber">
    <w:name w:val="HeadANumber"/>
    <w:qFormat/>
    <w:rsid w:val="00425F44"/>
    <w:pPr>
      <w:keepNext/>
      <w:keepLines/>
      <w:widowControl w:val="0"/>
      <w:numPr>
        <w:ilvl w:val="1"/>
        <w:numId w:val="15"/>
      </w:numPr>
      <w:tabs>
        <w:tab w:val="right" w:pos="1200"/>
        <w:tab w:val="left" w:pos="1440"/>
      </w:tabs>
      <w:suppressAutoHyphens/>
      <w:autoSpaceDE w:val="0"/>
      <w:autoSpaceDN w:val="0"/>
      <w:adjustRightInd w:val="0"/>
      <w:spacing w:before="420" w:after="120" w:line="300" w:lineRule="atLeast"/>
      <w:textAlignment w:val="baseline"/>
    </w:pPr>
    <w:rPr>
      <w:rFonts w:ascii="Arial" w:hAnsi="Arial" w:cs="FuturaPT-Bold"/>
      <w:b/>
      <w:bCs/>
      <w:color w:val="000000"/>
      <w:sz w:val="24"/>
      <w:szCs w:val="24"/>
      <w:lang w:eastAsia="en-CA"/>
    </w:rPr>
  </w:style>
  <w:style w:type="paragraph" w:customStyle="1" w:styleId="HeadB">
    <w:name w:val="HeadB"/>
    <w:qFormat/>
    <w:rsid w:val="00425F44"/>
    <w:pPr>
      <w:keepNext/>
      <w:keepLines/>
      <w:widowControl w:val="0"/>
      <w:tabs>
        <w:tab w:val="right" w:pos="1200"/>
        <w:tab w:val="left" w:pos="1440"/>
      </w:tabs>
      <w:suppressAutoHyphens/>
      <w:autoSpaceDE w:val="0"/>
      <w:autoSpaceDN w:val="0"/>
      <w:adjustRightInd w:val="0"/>
      <w:spacing w:before="240" w:after="80" w:line="300" w:lineRule="atLeast"/>
      <w:ind w:left="1440"/>
      <w:textAlignment w:val="baseline"/>
    </w:pPr>
    <w:rPr>
      <w:rFonts w:ascii="Arial" w:hAnsi="Arial" w:cs="FuturaPTCond-BoldObl"/>
      <w:b/>
      <w:bCs/>
      <w:i/>
      <w:iCs/>
      <w:color w:val="000000"/>
      <w:sz w:val="24"/>
      <w:szCs w:val="24"/>
      <w:lang w:eastAsia="en-CA"/>
    </w:rPr>
  </w:style>
  <w:style w:type="paragraph" w:customStyle="1" w:styleId="HeadBNumber">
    <w:name w:val="HeadBNumber"/>
    <w:qFormat/>
    <w:rsid w:val="00425F44"/>
    <w:pPr>
      <w:keepNext/>
      <w:keepLines/>
      <w:widowControl w:val="0"/>
      <w:numPr>
        <w:ilvl w:val="2"/>
        <w:numId w:val="15"/>
      </w:numPr>
      <w:tabs>
        <w:tab w:val="right" w:pos="1980"/>
        <w:tab w:val="left" w:pos="2160"/>
      </w:tabs>
      <w:suppressAutoHyphens/>
      <w:autoSpaceDE w:val="0"/>
      <w:autoSpaceDN w:val="0"/>
      <w:adjustRightInd w:val="0"/>
      <w:spacing w:before="240" w:after="80" w:line="300" w:lineRule="atLeast"/>
      <w:textAlignment w:val="baseline"/>
    </w:pPr>
    <w:rPr>
      <w:rFonts w:ascii="Arial" w:hAnsi="Arial" w:cs="FuturaPTCond-BoldObl"/>
      <w:b/>
      <w:bCs/>
      <w:i/>
      <w:iCs/>
      <w:color w:val="000000"/>
      <w:sz w:val="24"/>
      <w:szCs w:val="24"/>
      <w:lang w:eastAsia="en-CA"/>
    </w:rPr>
  </w:style>
  <w:style w:type="paragraph" w:customStyle="1" w:styleId="HeadC">
    <w:name w:val="HeadC"/>
    <w:qFormat/>
    <w:rsid w:val="00425F44"/>
    <w:pPr>
      <w:keepNext/>
      <w:keepLines/>
      <w:widowControl w:val="0"/>
      <w:suppressAutoHyphens/>
      <w:autoSpaceDE w:val="0"/>
      <w:autoSpaceDN w:val="0"/>
      <w:adjustRightInd w:val="0"/>
      <w:spacing w:before="240" w:after="80" w:line="300" w:lineRule="atLeast"/>
      <w:ind w:left="1440"/>
      <w:textAlignment w:val="baseline"/>
    </w:pPr>
    <w:rPr>
      <w:rFonts w:ascii="Arial" w:hAnsi="Arial" w:cs="FuturaPTCond-Bold"/>
      <w:b/>
      <w:bCs/>
      <w:color w:val="000000"/>
      <w:lang w:eastAsia="en-CA"/>
    </w:rPr>
  </w:style>
  <w:style w:type="paragraph" w:customStyle="1" w:styleId="HeadCNumber">
    <w:name w:val="HeadCNumber"/>
    <w:qFormat/>
    <w:rsid w:val="00425F44"/>
    <w:pPr>
      <w:keepNext/>
      <w:keepLines/>
      <w:widowControl w:val="0"/>
      <w:numPr>
        <w:ilvl w:val="3"/>
        <w:numId w:val="15"/>
      </w:numPr>
      <w:tabs>
        <w:tab w:val="left" w:pos="1980"/>
      </w:tabs>
      <w:suppressAutoHyphens/>
      <w:autoSpaceDE w:val="0"/>
      <w:autoSpaceDN w:val="0"/>
      <w:adjustRightInd w:val="0"/>
      <w:spacing w:before="240" w:after="80" w:line="300" w:lineRule="atLeast"/>
      <w:textAlignment w:val="baseline"/>
    </w:pPr>
    <w:rPr>
      <w:rFonts w:ascii="Arial" w:hAnsi="Arial" w:cs="FuturaPTCond-Bold"/>
      <w:b/>
      <w:bCs/>
      <w:color w:val="000000"/>
      <w:lang w:eastAsia="en-CA"/>
    </w:rPr>
  </w:style>
  <w:style w:type="paragraph" w:customStyle="1" w:styleId="ListPlain">
    <w:name w:val="ListPlain"/>
    <w:qFormat/>
    <w:rsid w:val="00425F44"/>
    <w:pPr>
      <w:widowControl w:val="0"/>
      <w:autoSpaceDE w:val="0"/>
      <w:autoSpaceDN w:val="0"/>
      <w:adjustRightInd w:val="0"/>
      <w:spacing w:before="120" w:line="240" w:lineRule="atLeast"/>
      <w:ind w:left="1800"/>
      <w:textAlignment w:val="baseline"/>
    </w:pPr>
    <w:rPr>
      <w:rFonts w:ascii="Times Roman" w:hAnsi="Times Roman" w:cs="NewBaskervilleStd-Roman"/>
      <w:color w:val="000000"/>
      <w:lang w:eastAsia="en-CA"/>
    </w:rPr>
  </w:style>
  <w:style w:type="paragraph" w:customStyle="1" w:styleId="CodeAnnotated">
    <w:name w:val="CodeAnnotated"/>
    <w:qFormat/>
    <w:rsid w:val="00425F44"/>
    <w:pPr>
      <w:widowControl w:val="0"/>
      <w:pBdr>
        <w:left w:val="single" w:sz="4" w:space="4" w:color="auto"/>
      </w:pBdr>
      <w:suppressAutoHyphens/>
      <w:autoSpaceDE w:val="0"/>
      <w:autoSpaceDN w:val="0"/>
      <w:adjustRightInd w:val="0"/>
      <w:spacing w:line="210" w:lineRule="atLeast"/>
      <w:ind w:left="1440" w:hanging="216"/>
      <w:contextualSpacing/>
      <w:textAlignment w:val="top"/>
    </w:pPr>
    <w:rPr>
      <w:rFonts w:ascii="Courier" w:hAnsi="Courier" w:cs="TheSansMonoCondensed-Plain"/>
      <w:color w:val="000000"/>
      <w:sz w:val="17"/>
      <w:szCs w:val="17"/>
      <w:lang w:eastAsia="en-CA"/>
    </w:rPr>
  </w:style>
  <w:style w:type="paragraph" w:customStyle="1" w:styleId="BoxListNumber">
    <w:name w:val="BoxListNumber"/>
    <w:qFormat/>
    <w:rsid w:val="00425F44"/>
    <w:pPr>
      <w:widowControl w:val="0"/>
      <w:numPr>
        <w:numId w:val="6"/>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ListPlain">
    <w:name w:val="BoxListPlain"/>
    <w:qFormat/>
    <w:rsid w:val="00425F44"/>
    <w:pPr>
      <w:widowControl w:val="0"/>
      <w:pBdr>
        <w:left w:val="single" w:sz="18" w:space="4" w:color="008000"/>
      </w:pBdr>
      <w:autoSpaceDE w:val="0"/>
      <w:autoSpaceDN w:val="0"/>
      <w:adjustRightInd w:val="0"/>
      <w:spacing w:before="120" w:line="240" w:lineRule="atLeast"/>
      <w:textAlignment w:val="baseline"/>
    </w:pPr>
    <w:rPr>
      <w:rFonts w:ascii="Arial" w:hAnsi="Arial" w:cs="FuturaPT-Book"/>
      <w:color w:val="000000"/>
      <w:sz w:val="17"/>
      <w:szCs w:val="17"/>
      <w:lang w:eastAsia="en-CA"/>
    </w:rPr>
  </w:style>
  <w:style w:type="paragraph" w:customStyle="1" w:styleId="BoxTitle">
    <w:name w:val="BoxTitle"/>
    <w:qFormat/>
    <w:rsid w:val="00425F44"/>
    <w:pPr>
      <w:keepNext/>
      <w:keepLines/>
      <w:pBdr>
        <w:left w:val="single" w:sz="18" w:space="4" w:color="008000"/>
      </w:pBdr>
      <w:suppressAutoHyphens/>
      <w:spacing w:after="120" w:line="300" w:lineRule="atLeast"/>
      <w:jc w:val="center"/>
      <w:textAlignment w:val="baseline"/>
    </w:pPr>
    <w:rPr>
      <w:rFonts w:ascii="Arial" w:hAnsi="Arial" w:cs="DogmaOT-Bold"/>
      <w:b/>
      <w:bCs/>
      <w:caps/>
      <w:color w:val="000000"/>
      <w:spacing w:val="13"/>
      <w:sz w:val="18"/>
      <w:szCs w:val="18"/>
      <w:lang w:eastAsia="en-CA"/>
    </w:rPr>
  </w:style>
  <w:style w:type="character" w:customStyle="1" w:styleId="MenuArrow">
    <w:name w:val="MenuArrow"/>
    <w:uiPriority w:val="1"/>
    <w:qFormat/>
    <w:rsid w:val="00425F44"/>
    <w:rPr>
      <w:rFonts w:ascii="Webdings" w:hAnsi="Webdings" w:cs="Webdings"/>
      <w:color w:val="3366FF"/>
      <w:w w:val="100"/>
      <w:position w:val="0"/>
      <w:u w:val="none"/>
      <w:vertAlign w:val="baseline"/>
      <w:lang w:val="en-US"/>
    </w:rPr>
  </w:style>
  <w:style w:type="paragraph" w:customStyle="1" w:styleId="TableTitle">
    <w:name w:val="TableTitle"/>
    <w:qFormat/>
    <w:rsid w:val="00425F44"/>
    <w:pPr>
      <w:keepNext/>
      <w:keepLines/>
      <w:widowControl w:val="0"/>
      <w:numPr>
        <w:ilvl w:val="5"/>
        <w:numId w:val="15"/>
      </w:numPr>
      <w:suppressAutoHyphens/>
      <w:autoSpaceDE w:val="0"/>
      <w:autoSpaceDN w:val="0"/>
      <w:adjustRightInd w:val="0"/>
      <w:spacing w:before="240" w:after="120" w:line="240" w:lineRule="atLeast"/>
      <w:textAlignment w:val="baseline"/>
    </w:pPr>
    <w:rPr>
      <w:rFonts w:ascii="Arial" w:hAnsi="Arial" w:cs="FuturaPT-Book"/>
      <w:color w:val="000000"/>
      <w:sz w:val="18"/>
      <w:szCs w:val="18"/>
      <w:lang w:eastAsia="en-CA"/>
    </w:rPr>
  </w:style>
  <w:style w:type="paragraph" w:customStyle="1" w:styleId="EpigraphSource">
    <w:name w:val="EpigraphSource"/>
    <w:basedOn w:val="Epigraph"/>
    <w:qFormat/>
    <w:rsid w:val="00425F44"/>
    <w:pPr>
      <w:jc w:val="right"/>
    </w:pPr>
  </w:style>
  <w:style w:type="paragraph" w:customStyle="1" w:styleId="Body">
    <w:name w:val="Body"/>
    <w:uiPriority w:val="99"/>
    <w:qFormat/>
    <w:rsid w:val="00425F44"/>
    <w:pPr>
      <w:widowControl w:val="0"/>
      <w:autoSpaceDE w:val="0"/>
      <w:autoSpaceDN w:val="0"/>
      <w:adjustRightInd w:val="0"/>
      <w:spacing w:before="120" w:after="120" w:line="240" w:lineRule="atLeast"/>
      <w:ind w:left="1440" w:firstLine="360"/>
      <w:textAlignment w:val="baseline"/>
    </w:pPr>
    <w:rPr>
      <w:rFonts w:ascii="Times Roman" w:hAnsi="Times Roman" w:cs="NewBaskervilleStd-Roman"/>
      <w:color w:val="000000"/>
      <w:lang w:eastAsia="en-CA"/>
    </w:rPr>
  </w:style>
  <w:style w:type="paragraph" w:customStyle="1" w:styleId="ChapterNumber">
    <w:name w:val="ChapterNumber"/>
    <w:next w:val="Normal"/>
    <w:qFormat/>
    <w:rsid w:val="00425F44"/>
    <w:pPr>
      <w:numPr>
        <w:numId w:val="15"/>
      </w:numPr>
      <w:suppressAutoHyphens/>
      <w:spacing w:before="1200" w:line="2400" w:lineRule="atLeast"/>
      <w:jc w:val="center"/>
      <w:textAlignment w:val="baseline"/>
    </w:pPr>
    <w:rPr>
      <w:rFonts w:ascii="Arial" w:hAnsi="Arial" w:cs="FuturaPTCond-Bold"/>
      <w:b/>
      <w:bCs/>
      <w:color w:val="000000"/>
      <w:sz w:val="240"/>
      <w:szCs w:val="240"/>
      <w:lang w:eastAsia="en-CA"/>
    </w:rPr>
  </w:style>
  <w:style w:type="character" w:customStyle="1" w:styleId="Xref">
    <w:name w:val="Xref"/>
    <w:uiPriority w:val="1"/>
    <w:rsid w:val="00425F44"/>
    <w:rPr>
      <w:color w:val="FF0000"/>
      <w:lang w:val="fr-FR"/>
    </w:rPr>
  </w:style>
  <w:style w:type="paragraph" w:customStyle="1" w:styleId="Default">
    <w:name w:val="Default"/>
    <w:rsid w:val="00425F44"/>
    <w:pPr>
      <w:autoSpaceDE w:val="0"/>
      <w:autoSpaceDN w:val="0"/>
      <w:adjustRightInd w:val="0"/>
    </w:pPr>
    <w:rPr>
      <w:rFonts w:ascii="NewBaskerville" w:hAnsi="NewBaskerville" w:cs="NewBaskerville"/>
      <w:color w:val="000000"/>
      <w:sz w:val="24"/>
      <w:szCs w:val="24"/>
      <w:lang w:bidi="hi-IN"/>
    </w:rPr>
  </w:style>
  <w:style w:type="paragraph" w:customStyle="1" w:styleId="SourceForeword">
    <w:name w:val="SourceForeword"/>
    <w:basedOn w:val="ReviewSource"/>
    <w:qFormat/>
    <w:rsid w:val="00425F44"/>
  </w:style>
  <w:style w:type="paragraph" w:customStyle="1" w:styleId="ReviewHead">
    <w:name w:val="ReviewHead"/>
    <w:basedOn w:val="FrontmatterTitle"/>
    <w:qFormat/>
    <w:rsid w:val="00425F44"/>
  </w:style>
  <w:style w:type="paragraph" w:customStyle="1" w:styleId="ReviewQuote">
    <w:name w:val="ReviewQuote"/>
    <w:basedOn w:val="QuotePara"/>
    <w:qFormat/>
    <w:rsid w:val="00425F44"/>
  </w:style>
  <w:style w:type="paragraph" w:customStyle="1" w:styleId="ReviewSource">
    <w:name w:val="ReviewSource"/>
    <w:basedOn w:val="QuoteSource"/>
    <w:qFormat/>
    <w:rsid w:val="00425F44"/>
  </w:style>
  <w:style w:type="paragraph" w:customStyle="1" w:styleId="ListGraphic">
    <w:name w:val="ListGraphic"/>
    <w:basedOn w:val="GraphicSlug"/>
    <w:qFormat/>
    <w:rsid w:val="00425F44"/>
    <w:pPr>
      <w:ind w:left="0"/>
    </w:pPr>
  </w:style>
  <w:style w:type="paragraph" w:customStyle="1" w:styleId="ListCaption">
    <w:name w:val="ListCaption"/>
    <w:basedOn w:val="CaptionLine"/>
    <w:qFormat/>
    <w:rsid w:val="00425F44"/>
    <w:pPr>
      <w:ind w:left="3600"/>
    </w:pPr>
  </w:style>
  <w:style w:type="paragraph" w:customStyle="1" w:styleId="NoteContinued">
    <w:name w:val="NoteContinued"/>
    <w:basedOn w:val="Note"/>
    <w:qFormat/>
    <w:rsid w:val="00425F44"/>
    <w:pPr>
      <w:spacing w:before="0"/>
      <w:ind w:firstLine="0"/>
    </w:pPr>
  </w:style>
  <w:style w:type="paragraph" w:customStyle="1" w:styleId="NoteCode">
    <w:name w:val="NoteCode"/>
    <w:basedOn w:val="Code"/>
    <w:qFormat/>
    <w:rsid w:val="00425F44"/>
    <w:pPr>
      <w:spacing w:after="240"/>
    </w:pPr>
  </w:style>
  <w:style w:type="paragraph" w:customStyle="1" w:styleId="ListBulletSub">
    <w:name w:val="ListBulletSub"/>
    <w:basedOn w:val="ListBullet"/>
    <w:qFormat/>
    <w:rsid w:val="00425F44"/>
    <w:pPr>
      <w:ind w:left="2520"/>
    </w:pPr>
  </w:style>
  <w:style w:type="paragraph" w:customStyle="1" w:styleId="CodeCustom1">
    <w:name w:val="CodeCustom1"/>
    <w:basedOn w:val="Code"/>
    <w:qFormat/>
    <w:rsid w:val="00425F44"/>
    <w:rPr>
      <w:color w:val="00B0F0"/>
    </w:rPr>
  </w:style>
  <w:style w:type="paragraph" w:customStyle="1" w:styleId="CodeCustom2">
    <w:name w:val="CodeCustom2"/>
    <w:basedOn w:val="Normal"/>
    <w:qFormat/>
    <w:rsid w:val="00425F44"/>
    <w:pPr>
      <w:pBdr>
        <w:left w:val="single" w:sz="4" w:space="14" w:color="auto"/>
      </w:pBdr>
      <w:suppressAutoHyphens/>
      <w:spacing w:after="0" w:line="210" w:lineRule="atLeast"/>
      <w:ind w:left="1440"/>
      <w:contextualSpacing/>
      <w:textAlignment w:val="top"/>
    </w:pPr>
    <w:rPr>
      <w:rFonts w:ascii="Courier" w:hAnsi="Courier" w:cs="TheSansMonoCondensed-Plain"/>
      <w:color w:val="7030A0"/>
      <w:sz w:val="17"/>
      <w:szCs w:val="17"/>
      <w:lang w:val="en-US"/>
    </w:rPr>
  </w:style>
  <w:style w:type="paragraph" w:customStyle="1" w:styleId="BoxGraphic">
    <w:name w:val="BoxGraphic"/>
    <w:basedOn w:val="BoxBodyFirst"/>
    <w:qFormat/>
    <w:rsid w:val="00425F44"/>
    <w:rPr>
      <w:bCs/>
      <w:color w:val="A12126"/>
    </w:rPr>
  </w:style>
  <w:style w:type="paragraph" w:customStyle="1" w:styleId="Equation">
    <w:name w:val="Equation"/>
    <w:basedOn w:val="ListPlain"/>
    <w:qFormat/>
    <w:rsid w:val="00425F44"/>
  </w:style>
  <w:style w:type="character" w:customStyle="1" w:styleId="Heading1Char">
    <w:name w:val="Heading 1 Char"/>
    <w:basedOn w:val="DefaultParagraphFont"/>
    <w:link w:val="Heading1"/>
    <w:uiPriority w:val="9"/>
    <w:rsid w:val="001856E9"/>
    <w:rPr>
      <w:rFonts w:ascii="Times New Roman" w:hAnsi="Times New Roman"/>
      <w:b/>
      <w:bCs/>
      <w:kern w:val="36"/>
      <w:sz w:val="48"/>
      <w:szCs w:val="48"/>
      <w:lang w:val="en-GB" w:eastAsia="en-GB"/>
    </w:rPr>
  </w:style>
  <w:style w:type="paragraph" w:customStyle="1" w:styleId="msonormal0">
    <w:name w:val="msonormal"/>
    <w:basedOn w:val="Normal"/>
    <w:rsid w:val="001856E9"/>
    <w:pPr>
      <w:spacing w:before="100" w:beforeAutospacing="1" w:after="100" w:afterAutospacing="1" w:line="240" w:lineRule="auto"/>
    </w:pPr>
    <w:rPr>
      <w:sz w:val="24"/>
      <w:szCs w:val="24"/>
      <w:lang w:val="en-GB" w:eastAsia="en-GB"/>
    </w:rPr>
  </w:style>
  <w:style w:type="paragraph" w:customStyle="1" w:styleId="toc">
    <w:name w:val="toc"/>
    <w:basedOn w:val="Normal"/>
    <w:rsid w:val="001856E9"/>
    <w:pPr>
      <w:spacing w:before="100" w:beforeAutospacing="1" w:after="100" w:afterAutospacing="1" w:line="240" w:lineRule="auto"/>
    </w:pPr>
    <w:rPr>
      <w:sz w:val="24"/>
      <w:szCs w:val="24"/>
      <w:lang w:val="en-GB" w:eastAsia="en-GB"/>
    </w:rPr>
  </w:style>
  <w:style w:type="character" w:customStyle="1" w:styleId="Title1">
    <w:name w:val="Title1"/>
    <w:basedOn w:val="DefaultParagraphFont"/>
    <w:rsid w:val="001856E9"/>
  </w:style>
  <w:style w:type="character" w:styleId="Hyperlink">
    <w:name w:val="Hyperlink"/>
    <w:basedOn w:val="DefaultParagraphFont"/>
    <w:uiPriority w:val="99"/>
    <w:unhideWhenUsed/>
    <w:rsid w:val="001856E9"/>
    <w:rPr>
      <w:color w:val="0000FF"/>
      <w:u w:val="single"/>
    </w:rPr>
  </w:style>
  <w:style w:type="character" w:styleId="FollowedHyperlink">
    <w:name w:val="FollowedHyperlink"/>
    <w:basedOn w:val="DefaultParagraphFont"/>
    <w:uiPriority w:val="99"/>
    <w:semiHidden/>
    <w:unhideWhenUsed/>
    <w:rsid w:val="001856E9"/>
    <w:rPr>
      <w:color w:val="800080"/>
      <w:u w:val="single"/>
    </w:rPr>
  </w:style>
  <w:style w:type="paragraph" w:styleId="NormalWeb">
    <w:name w:val="Normal (Web)"/>
    <w:basedOn w:val="Normal"/>
    <w:uiPriority w:val="99"/>
    <w:semiHidden/>
    <w:unhideWhenUsed/>
    <w:rsid w:val="001856E9"/>
    <w:pPr>
      <w:spacing w:before="100" w:beforeAutospacing="1" w:after="100" w:afterAutospacing="1" w:line="240" w:lineRule="auto"/>
    </w:pPr>
    <w:rPr>
      <w:sz w:val="24"/>
      <w:szCs w:val="24"/>
      <w:lang w:val="en-GB" w:eastAsia="en-GB"/>
    </w:rPr>
  </w:style>
  <w:style w:type="character" w:styleId="HTMLCode">
    <w:name w:val="HTML Code"/>
    <w:basedOn w:val="DefaultParagraphFont"/>
    <w:uiPriority w:val="99"/>
    <w:semiHidden/>
    <w:unhideWhenUsed/>
    <w:rsid w:val="001856E9"/>
    <w:rPr>
      <w:rFonts w:ascii="Courier New" w:eastAsia="Times New Roman" w:hAnsi="Courier New" w:cs="Courier New"/>
      <w:sz w:val="20"/>
      <w:szCs w:val="20"/>
    </w:rPr>
  </w:style>
  <w:style w:type="character" w:styleId="Emphasis">
    <w:name w:val="Emphasis"/>
    <w:basedOn w:val="DefaultParagraphFont"/>
    <w:uiPriority w:val="20"/>
    <w:qFormat/>
    <w:rsid w:val="001856E9"/>
    <w:rPr>
      <w:i/>
      <w:iCs/>
    </w:rPr>
  </w:style>
  <w:style w:type="paragraph" w:styleId="HTMLPreformatted">
    <w:name w:val="HTML Preformatted"/>
    <w:basedOn w:val="Normal"/>
    <w:link w:val="HTMLPreformattedChar"/>
    <w:uiPriority w:val="99"/>
    <w:semiHidden/>
    <w:unhideWhenUsed/>
    <w:rsid w:val="00185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1856E9"/>
    <w:rPr>
      <w:rFonts w:ascii="Courier New" w:hAnsi="Courier New" w:cs="Courier New"/>
      <w:lang w:val="en-GB" w:eastAsia="en-GB"/>
    </w:rPr>
  </w:style>
  <w:style w:type="paragraph" w:styleId="TOC1">
    <w:name w:val="toc 1"/>
    <w:basedOn w:val="Normal"/>
    <w:next w:val="Normal"/>
    <w:autoRedefine/>
    <w:uiPriority w:val="39"/>
    <w:unhideWhenUsed/>
    <w:rsid w:val="00DA6688"/>
    <w:pPr>
      <w:tabs>
        <w:tab w:val="right" w:leader="dot" w:pos="8090"/>
      </w:tabs>
      <w:spacing w:after="100"/>
      <w:pPrChange w:id="0" w:author="Carol Nichols" w:date="2022-08-24T20:46:00Z">
        <w:pPr>
          <w:tabs>
            <w:tab w:val="right" w:leader="dot" w:pos="8090"/>
          </w:tabs>
          <w:spacing w:after="100" w:line="276" w:lineRule="auto"/>
        </w:pPr>
      </w:pPrChange>
    </w:pPr>
    <w:rPr>
      <w:rPrChange w:id="0" w:author="Carol Nichols" w:date="2022-08-24T20:46:00Z">
        <w:rPr>
          <w:sz w:val="22"/>
          <w:szCs w:val="22"/>
          <w:lang w:val="en-CA" w:eastAsia="en-CA" w:bidi="ar-SA"/>
        </w:rPr>
      </w:rPrChange>
    </w:rPr>
  </w:style>
  <w:style w:type="paragraph" w:styleId="TOC2">
    <w:name w:val="toc 2"/>
    <w:basedOn w:val="Normal"/>
    <w:next w:val="Normal"/>
    <w:autoRedefine/>
    <w:uiPriority w:val="39"/>
    <w:unhideWhenUsed/>
    <w:rsid w:val="00996AFD"/>
    <w:pPr>
      <w:spacing w:after="100"/>
      <w:ind w:left="220"/>
    </w:pPr>
  </w:style>
  <w:style w:type="paragraph" w:styleId="TOC3">
    <w:name w:val="toc 3"/>
    <w:basedOn w:val="Normal"/>
    <w:next w:val="Normal"/>
    <w:autoRedefine/>
    <w:uiPriority w:val="39"/>
    <w:unhideWhenUsed/>
    <w:rsid w:val="00996AFD"/>
    <w:pPr>
      <w:spacing w:after="100"/>
      <w:ind w:left="440"/>
    </w:pPr>
  </w:style>
  <w:style w:type="character" w:styleId="CommentReference">
    <w:name w:val="annotation reference"/>
    <w:basedOn w:val="DefaultParagraphFont"/>
    <w:uiPriority w:val="99"/>
    <w:semiHidden/>
    <w:unhideWhenUsed/>
    <w:rsid w:val="005C5739"/>
    <w:rPr>
      <w:sz w:val="16"/>
      <w:szCs w:val="16"/>
    </w:rPr>
  </w:style>
  <w:style w:type="paragraph" w:styleId="CommentText">
    <w:name w:val="annotation text"/>
    <w:basedOn w:val="Normal"/>
    <w:link w:val="CommentTextChar"/>
    <w:uiPriority w:val="99"/>
    <w:semiHidden/>
    <w:unhideWhenUsed/>
    <w:rsid w:val="005C5739"/>
    <w:pPr>
      <w:spacing w:line="240" w:lineRule="auto"/>
    </w:pPr>
    <w:rPr>
      <w:sz w:val="20"/>
      <w:szCs w:val="20"/>
    </w:rPr>
  </w:style>
  <w:style w:type="character" w:customStyle="1" w:styleId="CommentTextChar">
    <w:name w:val="Comment Text Char"/>
    <w:basedOn w:val="DefaultParagraphFont"/>
    <w:link w:val="CommentText"/>
    <w:uiPriority w:val="99"/>
    <w:semiHidden/>
    <w:rsid w:val="005C5739"/>
    <w:rPr>
      <w:rFonts w:ascii="Times New Roman" w:hAnsi="Times New Roman"/>
      <w:lang w:val="en-CA" w:eastAsia="en-CA"/>
    </w:rPr>
  </w:style>
  <w:style w:type="paragraph" w:styleId="CommentSubject">
    <w:name w:val="annotation subject"/>
    <w:basedOn w:val="CommentText"/>
    <w:next w:val="CommentText"/>
    <w:link w:val="CommentSubjectChar"/>
    <w:uiPriority w:val="99"/>
    <w:semiHidden/>
    <w:unhideWhenUsed/>
    <w:rsid w:val="005C5739"/>
    <w:rPr>
      <w:b/>
      <w:bCs/>
    </w:rPr>
  </w:style>
  <w:style w:type="character" w:customStyle="1" w:styleId="CommentSubjectChar">
    <w:name w:val="Comment Subject Char"/>
    <w:basedOn w:val="CommentTextChar"/>
    <w:link w:val="CommentSubject"/>
    <w:uiPriority w:val="99"/>
    <w:semiHidden/>
    <w:rsid w:val="005C5739"/>
    <w:rPr>
      <w:rFonts w:ascii="Times New Roman" w:hAnsi="Times New Roman"/>
      <w:b/>
      <w:bCs/>
      <w:lang w:val="en-CA" w:eastAsia="en-CA"/>
    </w:rPr>
  </w:style>
  <w:style w:type="paragraph" w:styleId="Revision">
    <w:name w:val="Revision"/>
    <w:hidden/>
    <w:uiPriority w:val="71"/>
    <w:rsid w:val="003E21EB"/>
    <w:rPr>
      <w:rFonts w:ascii="Times New Roman" w:hAnsi="Times New Roman"/>
      <w:sz w:val="22"/>
      <w:szCs w:val="22"/>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329792">
      <w:bodyDiv w:val="1"/>
      <w:marLeft w:val="0"/>
      <w:marRight w:val="0"/>
      <w:marTop w:val="0"/>
      <w:marBottom w:val="0"/>
      <w:divBdr>
        <w:top w:val="none" w:sz="0" w:space="0" w:color="auto"/>
        <w:left w:val="none" w:sz="0" w:space="0" w:color="auto"/>
        <w:bottom w:val="none" w:sz="0" w:space="0" w:color="auto"/>
        <w:right w:val="none" w:sz="0" w:space="0" w:color="auto"/>
      </w:divBdr>
      <w:divsChild>
        <w:div w:id="537936655">
          <w:marLeft w:val="0"/>
          <w:marRight w:val="0"/>
          <w:marTop w:val="0"/>
          <w:marBottom w:val="0"/>
          <w:divBdr>
            <w:top w:val="none" w:sz="0" w:space="0" w:color="auto"/>
            <w:left w:val="none" w:sz="0" w:space="0" w:color="auto"/>
            <w:bottom w:val="none" w:sz="0" w:space="0" w:color="auto"/>
            <w:right w:val="none" w:sz="0" w:space="0" w:color="auto"/>
          </w:divBdr>
          <w:divsChild>
            <w:div w:id="653021928">
              <w:marLeft w:val="0"/>
              <w:marRight w:val="0"/>
              <w:marTop w:val="0"/>
              <w:marBottom w:val="0"/>
              <w:divBdr>
                <w:top w:val="none" w:sz="0" w:space="0" w:color="auto"/>
                <w:left w:val="none" w:sz="0" w:space="0" w:color="auto"/>
                <w:bottom w:val="none" w:sz="0" w:space="0" w:color="auto"/>
                <w:right w:val="none" w:sz="0" w:space="0" w:color="auto"/>
              </w:divBdr>
              <w:divsChild>
                <w:div w:id="211886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918866">
      <w:bodyDiv w:val="1"/>
      <w:marLeft w:val="0"/>
      <w:marRight w:val="0"/>
      <w:marTop w:val="0"/>
      <w:marBottom w:val="0"/>
      <w:divBdr>
        <w:top w:val="none" w:sz="0" w:space="0" w:color="auto"/>
        <w:left w:val="none" w:sz="0" w:space="0" w:color="auto"/>
        <w:bottom w:val="none" w:sz="0" w:space="0" w:color="auto"/>
        <w:right w:val="none" w:sz="0" w:space="0" w:color="auto"/>
      </w:divBdr>
    </w:div>
    <w:div w:id="2023320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c.rust-lang.org/unstable-book/library-features/test.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Google%20Drive\Liz%20NSP\zz%20Production\Template\Word\NSPTemplate0217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9B784-16F4-2A47-9FC9-6F7C4D0CC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C:\Users\Liz\Google Drive\Liz NSP\zz Production\Template\Word\NSPTemplate02172021.dotm</Template>
  <TotalTime>21</TotalTime>
  <Pages>30</Pages>
  <Words>8424</Words>
  <Characters>48017</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NSP</dc:creator>
  <cp:keywords/>
  <cp:lastModifiedBy>Carol Nichols</cp:lastModifiedBy>
  <cp:revision>13</cp:revision>
  <dcterms:created xsi:type="dcterms:W3CDTF">2022-08-23T23:23:00Z</dcterms:created>
  <dcterms:modified xsi:type="dcterms:W3CDTF">2022-08-25T01:01:00Z</dcterms:modified>
</cp:coreProperties>
</file>